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del w:id="1" w:author="王翠平" w:date="2022-07-26T11:17:00Z"/>
          <w:rFonts w:hint="eastAsia"/>
        </w:rPr>
      </w:pPr>
      <w:bookmarkStart w:id="7" w:name="_GoBack"/>
      <w:bookmarkEnd w:id="7"/>
    </w:p>
    <w:p>
      <w:pPr>
        <w:pStyle w:val="7"/>
        <w:spacing w:line="600" w:lineRule="exact"/>
        <w:ind w:firstLine="0" w:firstLineChars="0"/>
        <w:jc w:val="center"/>
        <w:outlineLvl w:val="0"/>
        <w:rPr>
          <w:del w:id="2" w:author="王翠平" w:date="2022-07-26T11:17:00Z"/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del w:id="3" w:author="王翠平" w:date="2022-07-26T11:17:00Z">
        <w:bookmarkStart w:id="0" w:name="_Toc593150767"/>
        <w:bookmarkStart w:id="1" w:name="_Toc1152667573_WPSOffice_Level1"/>
        <w:bookmarkStart w:id="2" w:name="_Toc424910658_WPSOffice_Level1"/>
        <w:bookmarkStart w:id="3" w:name="_Toc407802041"/>
        <w:r>
          <w:rPr>
            <w:rFonts w:hint="eastAsia" w:ascii="方正小标宋简体" w:hAnsi="方正小标宋简体" w:eastAsia="方正小标宋简体" w:cs="方正小标宋简体"/>
            <w:color w:val="auto"/>
            <w:sz w:val="44"/>
            <w:szCs w:val="44"/>
          </w:rPr>
          <w:delText>公立医院改革与高质量发展示范项目</w:delText>
        </w:r>
        <w:bookmarkEnd w:id="0"/>
        <w:bookmarkEnd w:id="1"/>
        <w:bookmarkEnd w:id="2"/>
        <w:bookmarkEnd w:id="3"/>
      </w:del>
    </w:p>
    <w:p>
      <w:pPr>
        <w:pStyle w:val="7"/>
        <w:spacing w:line="600" w:lineRule="exact"/>
        <w:ind w:firstLine="0" w:firstLineChars="0"/>
        <w:jc w:val="both"/>
        <w:outlineLvl w:val="0"/>
        <w:rPr>
          <w:ins w:id="5" w:author="王翠平" w:date="2022-07-26T11:18:00Z"/>
          <w:rFonts w:hint="eastAsia" w:ascii="宋体" w:hAnsi="宋体" w:eastAsia="宋体" w:cs="宋体"/>
          <w:color w:val="auto"/>
          <w:sz w:val="24"/>
          <w:szCs w:val="24"/>
          <w:rPrChange w:id="6" w:author="王翠平" w:date="2022-07-26T11:18:00Z">
            <w:rPr>
              <w:ins w:id="7" w:author="王翠平" w:date="2022-07-26T11:18:00Z"/>
              <w:rFonts w:hint="eastAsia" w:ascii="方正小标宋简体" w:hAnsi="方正小标宋简体" w:eastAsia="方正小标宋简体" w:cs="方正小标宋简体"/>
              <w:color w:val="auto"/>
              <w:sz w:val="44"/>
              <w:szCs w:val="44"/>
            </w:rPr>
          </w:rPrChange>
        </w:rPr>
        <w:pPrChange w:id="4" w:author="王翠平" w:date="2022-07-26T11:18:00Z">
          <w:pPr>
            <w:pStyle w:val="7"/>
            <w:spacing w:line="600" w:lineRule="exact"/>
            <w:ind w:firstLine="0" w:firstLineChars="0"/>
            <w:jc w:val="center"/>
            <w:outlineLvl w:val="0"/>
          </w:pPr>
        </w:pPrChange>
      </w:pPr>
      <w:ins w:id="8" w:author="王翠平" w:date="2022-07-26T11:18:00Z">
        <w:bookmarkStart w:id="4" w:name="_Toc1802608259"/>
        <w:bookmarkStart w:id="5" w:name="_Toc1300591205_WPSOffice_Level1"/>
        <w:bookmarkStart w:id="6" w:name="_Toc1443680766_WPSOffice_Level1"/>
        <w:r>
          <w:rPr>
            <w:rFonts w:hint="eastAsia" w:ascii="宋体" w:hAnsi="宋体" w:eastAsia="宋体" w:cs="宋体"/>
            <w:color w:val="auto"/>
            <w:sz w:val="24"/>
            <w:szCs w:val="24"/>
            <w:lang w:eastAsia="zh-CN"/>
            <w:rPrChange w:id="9" w:author="王翠平" w:date="2022-07-26T11:18:00Z">
              <w:rPr>
                <w:rFonts w:hint="eastAsia" w:ascii="方正小标宋简体" w:hAnsi="方正小标宋简体" w:eastAsia="方正小标宋简体" w:cs="方正小标宋简体"/>
                <w:color w:val="auto"/>
                <w:sz w:val="24"/>
                <w:szCs w:val="24"/>
                <w:lang w:eastAsia="zh-CN"/>
              </w:rPr>
            </w:rPrChange>
          </w:rPr>
          <w:t>附件</w:t>
        </w:r>
      </w:ins>
      <w:ins w:id="11" w:author="王翠平" w:date="2022-07-26T11:18:00Z">
        <w:r>
          <w:rPr>
            <w:rFonts w:hint="eastAsia" w:ascii="宋体" w:hAnsi="宋体" w:eastAsia="宋体" w:cs="宋体"/>
            <w:color w:val="auto"/>
            <w:sz w:val="24"/>
            <w:szCs w:val="24"/>
            <w:lang w:val="en-US" w:eastAsia="zh-CN"/>
            <w:rPrChange w:id="12" w:author="王翠平" w:date="2022-07-26T11:18:00Z">
              <w:rPr>
                <w:rFonts w:hint="eastAsia" w:ascii="方正小标宋简体" w:hAnsi="方正小标宋简体" w:eastAsia="方正小标宋简体" w:cs="方正小标宋简体"/>
                <w:color w:val="auto"/>
                <w:sz w:val="24"/>
                <w:szCs w:val="24"/>
                <w:lang w:val="en-US" w:eastAsia="zh-CN"/>
              </w:rPr>
            </w:rPrChange>
          </w:rPr>
          <w:t>3</w:t>
        </w:r>
      </w:ins>
    </w:p>
    <w:p>
      <w:pPr>
        <w:pStyle w:val="7"/>
        <w:spacing w:line="600" w:lineRule="exact"/>
        <w:ind w:firstLine="0" w:firstLineChars="0"/>
        <w:jc w:val="center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pPrChange w:id="14" w:author="王翠平" w:date="2022-07-26T11:17:00Z">
          <w:pPr>
            <w:pStyle w:val="7"/>
            <w:spacing w:line="600" w:lineRule="exact"/>
            <w:ind w:firstLine="0" w:firstLineChars="0"/>
            <w:jc w:val="center"/>
            <w:outlineLvl w:val="0"/>
          </w:pPr>
        </w:pPrChange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绩效目标</w:t>
      </w:r>
      <w:del w:id="15" w:author="王翠平" w:date="2022-07-26T11:16:00Z">
        <w:r>
          <w:rPr>
            <w:rFonts w:hint="eastAsia" w:ascii="方正小标宋简体" w:hAnsi="方正小标宋简体" w:eastAsia="方正小标宋简体" w:cs="方正小标宋简体"/>
            <w:color w:val="auto"/>
            <w:sz w:val="44"/>
            <w:szCs w:val="44"/>
          </w:rPr>
          <w:delText>申报</w:delText>
        </w:r>
      </w:del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表</w:t>
      </w:r>
      <w:bookmarkEnd w:id="4"/>
      <w:bookmarkEnd w:id="5"/>
      <w:bookmarkEnd w:id="6"/>
    </w:p>
    <w:p>
      <w:pPr>
        <w:pStyle w:val="7"/>
        <w:spacing w:line="600" w:lineRule="exact"/>
        <w:ind w:firstLine="0" w:firstLineChars="0"/>
        <w:jc w:val="left"/>
        <w:rPr>
          <w:rFonts w:eastAsia="宋体"/>
          <w:b/>
          <w:bCs/>
          <w:color w:val="auto"/>
          <w:sz w:val="44"/>
          <w:szCs w:val="44"/>
        </w:rPr>
      </w:pPr>
      <w:del w:id="16" w:author="王翠平" w:date="2022-07-26T11:16:00Z">
        <w:r>
          <w:rPr>
            <w:rFonts w:hint="eastAsia" w:cs="仿宋_GB2312"/>
            <w:color w:val="auto"/>
            <w:kern w:val="0"/>
            <w:sz w:val="24"/>
            <w:szCs w:val="24"/>
            <w:shd w:val="clear" w:color="auto" w:fill="FFFFFF"/>
          </w:rPr>
          <w:delText>申报城市：</w:delText>
        </w:r>
      </w:del>
      <w:del w:id="17" w:author="王翠平" w:date="2022-07-26T11:16:00Z">
        <w:r>
          <w:rPr>
            <w:rFonts w:hint="eastAsia" w:cs="仿宋_GB2312"/>
            <w:color w:val="auto"/>
            <w:kern w:val="0"/>
            <w:sz w:val="24"/>
            <w:szCs w:val="24"/>
            <w:u w:val="single"/>
            <w:shd w:val="clear" w:color="auto" w:fill="FFFFFF"/>
          </w:rPr>
          <w:delText>广州市</w:delText>
        </w:r>
      </w:del>
    </w:p>
    <w:tbl>
      <w:tblPr>
        <w:tblStyle w:val="4"/>
        <w:tblW w:w="610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30"/>
        <w:gridCol w:w="789"/>
        <w:gridCol w:w="116"/>
        <w:gridCol w:w="1729"/>
        <w:gridCol w:w="3625"/>
        <w:gridCol w:w="2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cs="Times New Roman"/>
                <w:szCs w:val="32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项目名称</w:t>
            </w:r>
          </w:p>
        </w:tc>
        <w:tc>
          <w:tcPr>
            <w:tcW w:w="386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szCs w:val="32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医疗服务与保障能力提升（公立医院综合改革）补助资金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cs="Times New Roman"/>
                <w:szCs w:val="32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中央主管部门</w:t>
            </w:r>
          </w:p>
        </w:tc>
        <w:tc>
          <w:tcPr>
            <w:tcW w:w="386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szCs w:val="32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国家卫生健康委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cs="Times New Roman"/>
                <w:szCs w:val="32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省级财政部门</w:t>
            </w:r>
          </w:p>
        </w:tc>
        <w:tc>
          <w:tcPr>
            <w:tcW w:w="8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szCs w:val="32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广东省财政厅</w:t>
            </w:r>
          </w:p>
        </w:tc>
        <w:tc>
          <w:tcPr>
            <w:tcW w:w="16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cs="Times New Roman"/>
                <w:szCs w:val="32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省级主管部门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广东省卫健委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cs="Times New Roman"/>
                <w:szCs w:val="32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项目资金</w:t>
            </w:r>
            <w:r>
              <w:rPr>
                <w:rFonts w:cs="Times New Roman"/>
                <w:kern w:val="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万元</w:t>
            </w:r>
            <w:r>
              <w:rPr>
                <w:rFonts w:cs="Times New Roman"/>
                <w:kern w:val="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73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right"/>
              <w:rPr>
                <w:rFonts w:hint="eastAsia" w:cs="Times New Roman"/>
                <w:szCs w:val="32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其中：中央资金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kern w:val="0"/>
                <w:sz w:val="24"/>
                <w:szCs w:val="24"/>
                <w:shd w:val="clear" w:color="auto" w:fill="FFFFFF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szCs w:val="32"/>
              </w:rPr>
            </w:pPr>
          </w:p>
        </w:tc>
        <w:tc>
          <w:tcPr>
            <w:tcW w:w="257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right"/>
              <w:rPr>
                <w:rFonts w:cs="Times New Roman"/>
                <w:szCs w:val="32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地方资金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cs="Times New Roman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szCs w:val="32"/>
              </w:rPr>
            </w:pPr>
          </w:p>
        </w:tc>
        <w:tc>
          <w:tcPr>
            <w:tcW w:w="2573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right"/>
              <w:rPr>
                <w:rFonts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shd w:val="clear" w:color="auto" w:fill="FFFFFF"/>
              </w:rPr>
              <w:t>其他资金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总</w:t>
            </w:r>
          </w:p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体</w:t>
            </w:r>
          </w:p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目</w:t>
            </w:r>
          </w:p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szCs w:val="32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标</w:t>
            </w:r>
          </w:p>
        </w:tc>
        <w:tc>
          <w:tcPr>
            <w:tcW w:w="465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目标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：</w:t>
            </w:r>
            <w:r>
              <w:rPr>
                <w:rFonts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居民健康水平达到新高度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。公立医院医疗救治能力更加强大，院前院内救治效率更加提升，</w:t>
            </w:r>
            <w:r>
              <w:rPr>
                <w:rFonts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主要健康危险因素得到初步控制。到202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年，居民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期望</w:t>
            </w:r>
            <w:r>
              <w:rPr>
                <w:rFonts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寿命提高到83.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岁左右。</w:t>
            </w:r>
          </w:p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目标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：健康服务水平和质量迈上新台阶。卫生健康服务更加公平可及、系统连续。力争到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2024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年，每千人口拥有医疗卫生机构床位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6.2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张、执业（助理）医师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4.5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人。</w:t>
            </w:r>
          </w:p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目标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：医务人员积极性得到新提升。在探索优化薪酬结构、合理确定薪酬水平、完善内部薪酬分配、拓宽薪酬经费保障渠道等方面取得积极成效，力争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2024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年公立医院人员支出占业务支持比例超过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45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绩效指标</w:t>
            </w:r>
          </w:p>
        </w:tc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一级指标</w:t>
            </w: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二级指标</w:t>
            </w: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三级指标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产出指标</w:t>
            </w:r>
          </w:p>
        </w:tc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数量指标</w:t>
            </w: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医疗服务收入（不含药品、耗材、检查、化验收入）占公立医院医疗收入的比例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28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按病种付费（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DRG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、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DIP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、单病种）的住院参保人员数占公立医院总住院参保人员数的比例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≥9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9.55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本市财政卫生健康支出预算执行率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98.9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三级公立医院门诊人次数与出院人次数比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＜2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: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质量指标</w:t>
            </w: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市、区两级由党委和政府主要负责同志（双组长）或其中一位主要负责同志任医改领导小组组长的比例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100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市、区两级由一位政府负责同志统一分管医疗、医保、医药工作的比例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100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实行党委领导下的院长负责制的公立医院比例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100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三级公立医院病例组合指数（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CMI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值）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三级公立医院出院患者四级手术比例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16.9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参与同级检验检查结果互认的公立医院占比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98.5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成本指标</w:t>
            </w: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三级公立医院平均住院日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＜7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.2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实现收支平衡的公立医院占比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</w:rPr>
              <w:t>≥7</w:t>
            </w:r>
            <w:r>
              <w:rPr>
                <w:rFonts w:cs="仿宋_GB2312"/>
                <w:color w:val="auto"/>
                <w:kern w:val="0"/>
                <w:sz w:val="24"/>
                <w:szCs w:val="24"/>
              </w:rPr>
              <w:t>6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管理费用占公立医院费用总额的比重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</w:rPr>
              <w:t>＜1</w:t>
            </w:r>
            <w:r>
              <w:rPr>
                <w:rFonts w:cs="仿宋_GB2312"/>
                <w:color w:val="auto"/>
                <w:kern w:val="0"/>
                <w:sz w:val="24"/>
                <w:szCs w:val="24"/>
              </w:rPr>
              <w:t>0.25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公立医院门诊和住院次均费用增幅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≤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10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无基本建设和设备购置非流动负债的公立医院占比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97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建立医疗服务价格动态调整机制的公立医院比例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100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合理确定并动态调整薪酬的公立医院比例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94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公立医院人员薪酬中稳定收入的比例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≥2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4.2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效益指标</w:t>
            </w:r>
          </w:p>
        </w:tc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社会效益指标</w:t>
            </w: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市域内住院量占比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90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基层医疗卫生机构诊疗量占总诊疗量的比例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31.68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满意度指标</w:t>
            </w:r>
          </w:p>
        </w:tc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满意度指标</w:t>
            </w: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公立医院门诊和住院患者满意度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≥8</w:t>
            </w:r>
            <w:r>
              <w:rPr>
                <w:rFonts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left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cs="仿宋_GB2312"/>
                <w:color w:val="auto"/>
                <w:kern w:val="0"/>
                <w:sz w:val="24"/>
                <w:szCs w:val="24"/>
                <w:shd w:val="clear" w:color="auto" w:fill="FFFFFF"/>
              </w:rPr>
              <w:t>公立医院医务人员满意度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340" w:lineRule="exact"/>
              <w:ind w:firstLine="0" w:firstLineChars="0"/>
              <w:jc w:val="center"/>
              <w:rPr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≥</w:t>
            </w:r>
            <w:r>
              <w:rPr>
                <w:color w:val="auto"/>
                <w:kern w:val="0"/>
                <w:sz w:val="24"/>
                <w:szCs w:val="24"/>
                <w:shd w:val="clear" w:color="auto" w:fill="FFFFFF"/>
              </w:rPr>
              <w:t>88</w:t>
            </w:r>
            <w:r>
              <w:rPr>
                <w:rFonts w:hint="eastAsia"/>
                <w:color w:val="auto"/>
                <w:kern w:val="0"/>
                <w:sz w:val="24"/>
                <w:szCs w:val="24"/>
                <w:shd w:val="clear" w:color="auto" w:fill="FFFFFF"/>
              </w:rPr>
              <w:t>分</w:t>
            </w:r>
          </w:p>
        </w:tc>
      </w:tr>
    </w:tbl>
    <w:p>
      <w:pPr>
        <w:jc w:val="left"/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pPrChange w:id="0" w:author="王翠平" w:date="2022-07-26T11:39:00Z">
        <w:pPr>
          <w:pStyle w:val="3"/>
        </w:pPr>
      </w:pPrChange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翠平">
    <w15:presenceInfo w15:providerId="None" w15:userId="王翠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://10.14.160.8/newoa/missive/kinggridOfficeServer.do?method=officeProcess"/>
  </w:docVars>
  <w:rsids>
    <w:rsidRoot w:val="000A2AA1"/>
    <w:rsid w:val="00056FEE"/>
    <w:rsid w:val="000A2AA1"/>
    <w:rsid w:val="000E2DE4"/>
    <w:rsid w:val="001F5C2D"/>
    <w:rsid w:val="003917F6"/>
    <w:rsid w:val="00440BD3"/>
    <w:rsid w:val="007B6654"/>
    <w:rsid w:val="00977C59"/>
    <w:rsid w:val="00C54394"/>
    <w:rsid w:val="00E41D94"/>
    <w:rsid w:val="00EF5734"/>
    <w:rsid w:val="1FC766EC"/>
    <w:rsid w:val="24AD722E"/>
    <w:rsid w:val="5CF8212C"/>
    <w:rsid w:val="79BD9205"/>
    <w:rsid w:val="DFF6F7B5"/>
    <w:rsid w:val="E7F60BCF"/>
    <w:rsid w:val="FAAE9FB3"/>
    <w:rsid w:val="FFFFE8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仿宋_GB2312" w:hAnsi="仿宋_GB2312" w:eastAsia="仿宋_GB2312" w:cs="等线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等线" w:hAnsi="等线" w:eastAsia="等线" w:cs="Times New Roman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等线" w:hAnsi="等线" w:eastAsia="等线" w:cs="Times New Roman"/>
      <w:sz w:val="18"/>
      <w:szCs w:val="18"/>
    </w:rPr>
  </w:style>
  <w:style w:type="paragraph" w:customStyle="1" w:styleId="6">
    <w:name w:val="_Style 18"/>
    <w:basedOn w:val="1"/>
    <w:qFormat/>
    <w:uiPriority w:val="0"/>
    <w:pPr>
      <w:tabs>
        <w:tab w:val="left" w:pos="1363"/>
      </w:tabs>
      <w:ind w:left="1720" w:hanging="1080"/>
    </w:pPr>
    <w:rPr>
      <w:rFonts w:ascii="Times New Roman" w:hAnsi="Times New Roman" w:cs="Times New Roman"/>
      <w:snapToGrid w:val="0"/>
      <w:szCs w:val="32"/>
    </w:rPr>
  </w:style>
  <w:style w:type="paragraph" w:customStyle="1" w:styleId="7">
    <w:name w:val="正文-公1"/>
    <w:basedOn w:val="1"/>
    <w:next w:val="1"/>
    <w:qFormat/>
    <w:uiPriority w:val="0"/>
    <w:pPr>
      <w:ind w:firstLine="200" w:firstLineChars="200"/>
    </w:pPr>
    <w:rPr>
      <w:rFonts w:cs="Times New Roman"/>
      <w:color w:val="000000"/>
      <w:szCs w:val="22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998</Characters>
  <Lines>8</Lines>
  <Paragraphs>2</Paragraphs>
  <TotalTime>34</TotalTime>
  <ScaleCrop>false</ScaleCrop>
  <LinksUpToDate>false</LinksUpToDate>
  <CharactersWithSpaces>1170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2022-06-13T23:52:00Z</dcterms:created>
  <dc:creator>wu yuling</dc:creator>
  <cp:lastModifiedBy>苏琦琳</cp:lastModifiedBy>
  <dcterms:modified xsi:type="dcterms:W3CDTF">2022-07-27T08:45:56Z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