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1"/>
        <w:ind w:left="107" w:right="0" w:firstLine="0"/>
        <w:jc w:val="left"/>
        <w:rPr>
          <w:rFonts w:hint="eastAsia" w:ascii="黑体" w:eastAsia="黑体"/>
          <w:sz w:val="31"/>
        </w:rPr>
      </w:pPr>
      <w:r>
        <w:rPr>
          <w:rFonts w:hint="eastAsia" w:ascii="黑体" w:eastAsia="黑体"/>
          <w:sz w:val="31"/>
        </w:rPr>
        <w:t>附件2</w:t>
      </w:r>
      <w:bookmarkStart w:id="0" w:name="_GoBack"/>
      <w:bookmarkEnd w:id="0"/>
    </w:p>
    <w:p>
      <w:pPr>
        <w:pStyle w:val="2"/>
        <w:spacing w:before="2"/>
        <w:rPr>
          <w:rFonts w:ascii="黑体"/>
          <w:sz w:val="10"/>
        </w:rPr>
      </w:pPr>
      <w:r>
        <w:pict>
          <v:shape id="image5.png" o:spid="_x0000_s1026" o:spt="75" type="#_x0000_t75" style="position:absolute;left:0pt;margin-left:74.85pt;margin-top:8.45pt;height:18.9pt;width:443.5pt;mso-position-horizontal-relative:page;mso-wrap-distance-bottom:0pt;mso-wrap-distance-top:0pt;z-index:251658240;mso-width-relative:page;mso-height-relative:page;" filled="f" o:preferrelative="t" stroked="f" coordsize="21600,21600">
            <v:path/>
            <v:fill on="f" focussize="0,0"/>
            <v:stroke on="f"/>
            <v:imagedata r:id="rId4" o:title=""/>
            <o:lock v:ext="edit" aspectratio="t"/>
            <w10:wrap type="topAndBottom"/>
          </v:shape>
        </w:pict>
      </w:r>
    </w:p>
    <w:p>
      <w:pPr>
        <w:spacing w:before="120" w:after="52"/>
        <w:ind w:left="0" w:right="140" w:firstLine="0"/>
        <w:jc w:val="right"/>
        <w:rPr>
          <w:sz w:val="14"/>
        </w:rPr>
      </w:pPr>
      <w:r>
        <w:rPr>
          <w:sz w:val="14"/>
        </w:rPr>
        <w:t>单位：元</w:t>
      </w:r>
    </w:p>
    <w:tbl>
      <w:tblPr>
        <w:tblStyle w:val="6"/>
        <w:tblW w:w="0" w:type="auto"/>
        <w:tblInd w:w="18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7"/>
        <w:gridCol w:w="1646"/>
        <w:gridCol w:w="375"/>
        <w:gridCol w:w="853"/>
        <w:gridCol w:w="1560"/>
        <w:gridCol w:w="1507"/>
        <w:gridCol w:w="259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087" w:type="dxa"/>
            <w:noWrap w:val="0"/>
            <w:vAlign w:val="top"/>
          </w:tcPr>
          <w:p>
            <w:pPr>
              <w:pStyle w:val="9"/>
              <w:spacing w:before="4"/>
              <w:rPr>
                <w:sz w:val="11"/>
              </w:rPr>
            </w:pPr>
          </w:p>
          <w:p>
            <w:pPr>
              <w:pStyle w:val="9"/>
              <w:ind w:left="176" w:right="155"/>
              <w:jc w:val="center"/>
              <w:rPr>
                <w:sz w:val="14"/>
              </w:rPr>
            </w:pPr>
            <w:r>
              <w:rPr>
                <w:sz w:val="14"/>
              </w:rPr>
              <w:t>项目类型</w:t>
            </w:r>
          </w:p>
        </w:tc>
        <w:tc>
          <w:tcPr>
            <w:tcW w:w="2021" w:type="dxa"/>
            <w:gridSpan w:val="2"/>
            <w:noWrap w:val="0"/>
            <w:vAlign w:val="top"/>
          </w:tcPr>
          <w:p>
            <w:pPr>
              <w:pStyle w:val="9"/>
              <w:spacing w:before="4"/>
              <w:rPr>
                <w:sz w:val="11"/>
              </w:rPr>
            </w:pPr>
          </w:p>
          <w:p>
            <w:pPr>
              <w:pStyle w:val="9"/>
              <w:ind w:left="727" w:right="702"/>
              <w:jc w:val="center"/>
              <w:rPr>
                <w:sz w:val="14"/>
              </w:rPr>
            </w:pPr>
            <w:r>
              <w:rPr>
                <w:sz w:val="14"/>
              </w:rPr>
              <w:t>专项资金</w:t>
            </w:r>
          </w:p>
        </w:tc>
        <w:tc>
          <w:tcPr>
            <w:tcW w:w="853" w:type="dxa"/>
            <w:noWrap w:val="0"/>
            <w:vAlign w:val="top"/>
          </w:tcPr>
          <w:p>
            <w:pPr>
              <w:pStyle w:val="9"/>
              <w:spacing w:before="62" w:line="235" w:lineRule="auto"/>
              <w:ind w:left="279" w:right="113" w:hanging="142"/>
              <w:rPr>
                <w:sz w:val="14"/>
              </w:rPr>
            </w:pPr>
            <w:r>
              <w:rPr>
                <w:spacing w:val="-1"/>
                <w:sz w:val="14"/>
              </w:rPr>
              <w:t>一级项目</w:t>
            </w:r>
            <w:r>
              <w:rPr>
                <w:sz w:val="14"/>
              </w:rPr>
              <w:t>编码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pStyle w:val="9"/>
              <w:rPr>
                <w:rFonts w:hint="eastAsia" w:ascii="宋体"/>
                <w:sz w:val="14"/>
              </w:rPr>
            </w:pPr>
          </w:p>
        </w:tc>
        <w:tc>
          <w:tcPr>
            <w:tcW w:w="1507" w:type="dxa"/>
            <w:noWrap w:val="0"/>
            <w:vAlign w:val="top"/>
          </w:tcPr>
          <w:p>
            <w:pPr>
              <w:pStyle w:val="9"/>
              <w:spacing w:before="4"/>
              <w:jc w:val="center"/>
              <w:rPr>
                <w:sz w:val="11"/>
              </w:rPr>
            </w:pPr>
          </w:p>
          <w:p>
            <w:pPr>
              <w:pStyle w:val="9"/>
              <w:ind w:left="316" w:right="292"/>
              <w:jc w:val="center"/>
              <w:rPr>
                <w:sz w:val="14"/>
              </w:rPr>
            </w:pPr>
            <w:r>
              <w:rPr>
                <w:sz w:val="14"/>
              </w:rPr>
              <w:t>一级项目名称</w:t>
            </w:r>
          </w:p>
        </w:tc>
        <w:tc>
          <w:tcPr>
            <w:tcW w:w="2594" w:type="dxa"/>
            <w:noWrap w:val="0"/>
            <w:vAlign w:val="top"/>
          </w:tcPr>
          <w:p>
            <w:pPr>
              <w:pStyle w:val="9"/>
              <w:spacing w:before="4"/>
              <w:jc w:val="center"/>
              <w:rPr>
                <w:sz w:val="11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hAnsi="宋体" w:eastAsia="宋体" w:cs="宋体"/>
                <w:sz w:val="14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14"/>
                <w:szCs w:val="22"/>
                <w:lang w:val="en-US" w:eastAsia="zh-CN" w:bidi="ar-SA"/>
              </w:rPr>
              <w:t>广州市中医医院新址工程（中医特色重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</w:rPr>
            </w:pPr>
            <w:r>
              <w:rPr>
                <w:rFonts w:hint="default" w:ascii="宋体" w:hAnsi="宋体" w:eastAsia="宋体" w:cs="宋体"/>
                <w:sz w:val="14"/>
                <w:szCs w:val="22"/>
                <w:lang w:val="en-US" w:eastAsia="zh-CN" w:bidi="ar-SA"/>
              </w:rPr>
              <w:t>点医院）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087" w:type="dxa"/>
            <w:noWrap w:val="0"/>
            <w:vAlign w:val="top"/>
          </w:tcPr>
          <w:p>
            <w:pPr>
              <w:pStyle w:val="9"/>
              <w:spacing w:before="4"/>
              <w:rPr>
                <w:sz w:val="11"/>
              </w:rPr>
            </w:pPr>
          </w:p>
          <w:p>
            <w:pPr>
              <w:pStyle w:val="9"/>
              <w:ind w:left="176" w:right="155"/>
              <w:jc w:val="both"/>
              <w:rPr>
                <w:sz w:val="14"/>
              </w:rPr>
              <w:pPrChange w:id="0" w:author="王翠平" w:date="2022-10-18T11:52:00Z">
                <w:pPr>
                  <w:pStyle w:val="9"/>
                  <w:ind w:left="176" w:right="155"/>
                  <w:jc w:val="center"/>
                </w:pPr>
              </w:pPrChange>
            </w:pPr>
            <w:ins w:id="1" w:author="王翠平" w:date="2022-10-18T11:52:00Z">
              <w:r>
                <w:rPr>
                  <w:rFonts w:hint="eastAsia"/>
                  <w:sz w:val="14"/>
                  <w:lang w:eastAsia="zh-CN"/>
                </w:rPr>
                <w:t>申报单位</w:t>
              </w:r>
            </w:ins>
            <w:del w:id="2" w:author="王翠平" w:date="2022-10-18T11:52:00Z">
              <w:r>
                <w:rPr>
                  <w:sz w:val="14"/>
                </w:rPr>
                <w:delText>申报单位</w:delText>
              </w:r>
            </w:del>
          </w:p>
        </w:tc>
        <w:tc>
          <w:tcPr>
            <w:tcW w:w="2021" w:type="dxa"/>
            <w:gridSpan w:val="2"/>
            <w:noWrap w:val="0"/>
            <w:vAlign w:val="top"/>
          </w:tcPr>
          <w:p>
            <w:pPr>
              <w:pStyle w:val="9"/>
              <w:spacing w:before="61" w:line="235" w:lineRule="auto"/>
              <w:ind w:left="746" w:right="17" w:hanging="704"/>
              <w:jc w:val="center"/>
              <w:rPr>
                <w:rFonts w:hint="default" w:eastAsia="宋体"/>
                <w:sz w:val="14"/>
                <w:lang w:val="en-US" w:eastAsia="zh-CN"/>
              </w:rPr>
            </w:pPr>
            <w:ins w:id="3" w:author="王翠平" w:date="2022-10-19T11:27:00Z">
              <w:r>
                <w:rPr>
                  <w:rFonts w:hint="eastAsia"/>
                  <w:sz w:val="14"/>
                  <w:lang w:val="en-US" w:eastAsia="zh-CN"/>
                </w:rPr>
                <w:t>广州</w:t>
              </w:r>
            </w:ins>
            <w:del w:id="4" w:author="王翠平" w:date="2022-10-18T11:51:00Z">
              <w:r>
                <w:rPr>
                  <w:rFonts w:hint="eastAsia"/>
                  <w:sz w:val="14"/>
                  <w:lang w:val="en-US" w:eastAsia="zh-CN"/>
                </w:rPr>
                <w:delText>广州医科大学附属中医医院</w:delText>
              </w:r>
            </w:del>
            <w:ins w:id="5" w:author="王翠平" w:date="2022-10-18T11:51:00Z">
              <w:r>
                <w:rPr>
                  <w:rFonts w:hint="eastAsia"/>
                  <w:sz w:val="14"/>
                  <w:lang w:val="en-US" w:eastAsia="zh-CN"/>
                </w:rPr>
                <w:t>市</w:t>
              </w:r>
            </w:ins>
            <w:ins w:id="6" w:author="王翠平" w:date="2022-10-18T11:52:00Z">
              <w:r>
                <w:rPr>
                  <w:rFonts w:hint="eastAsia"/>
                  <w:sz w:val="14"/>
                  <w:lang w:val="en-US" w:eastAsia="zh-CN"/>
                </w:rPr>
                <w:t>卫生健康委</w:t>
              </w:r>
            </w:ins>
            <w:ins w:id="7" w:author="王翠平" w:date="2022-10-19T11:27:00Z">
              <w:r>
                <w:rPr>
                  <w:rFonts w:hint="eastAsia"/>
                  <w:sz w:val="14"/>
                  <w:lang w:val="en-US" w:eastAsia="zh-CN"/>
                </w:rPr>
                <w:t>员会</w:t>
              </w:r>
            </w:ins>
          </w:p>
        </w:tc>
        <w:tc>
          <w:tcPr>
            <w:tcW w:w="853" w:type="dxa"/>
            <w:noWrap w:val="0"/>
            <w:vAlign w:val="top"/>
          </w:tcPr>
          <w:p>
            <w:pPr>
              <w:pStyle w:val="9"/>
              <w:spacing w:before="61" w:line="235" w:lineRule="auto"/>
              <w:ind w:left="137" w:right="113"/>
              <w:rPr>
                <w:sz w:val="14"/>
              </w:rPr>
            </w:pPr>
            <w:ins w:id="8" w:author="王翠平" w:date="2022-10-18T11:52:00Z">
              <w:r>
                <w:rPr>
                  <w:rFonts w:hint="eastAsia"/>
                  <w:spacing w:val="-1"/>
                  <w:sz w:val="14"/>
                  <w:lang w:eastAsia="zh-CN"/>
                </w:rPr>
                <w:t>市</w:t>
              </w:r>
            </w:ins>
            <w:del w:id="9" w:author="王翠平" w:date="2022-10-18T11:52:00Z">
              <w:r>
                <w:rPr>
                  <w:spacing w:val="-1"/>
                  <w:sz w:val="14"/>
                </w:rPr>
                <w:delText>省</w:delText>
              </w:r>
            </w:del>
            <w:r>
              <w:rPr>
                <w:spacing w:val="-1"/>
                <w:sz w:val="14"/>
              </w:rPr>
              <w:t>财政</w:t>
            </w:r>
            <w:ins w:id="10" w:author="王翠平" w:date="2022-10-18T11:52:00Z">
              <w:r>
                <w:rPr>
                  <w:rFonts w:hint="eastAsia"/>
                  <w:spacing w:val="-1"/>
                  <w:sz w:val="14"/>
                  <w:lang w:eastAsia="zh-CN"/>
                </w:rPr>
                <w:t>局</w:t>
              </w:r>
            </w:ins>
            <w:del w:id="11" w:author="王翠平" w:date="2022-10-18T11:52:00Z">
              <w:r>
                <w:rPr>
                  <w:spacing w:val="-1"/>
                  <w:sz w:val="14"/>
                </w:rPr>
                <w:delText>厅</w:delText>
              </w:r>
            </w:del>
            <w:r>
              <w:rPr>
                <w:spacing w:val="-1"/>
                <w:sz w:val="14"/>
              </w:rPr>
              <w:t>对口处室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pStyle w:val="9"/>
              <w:spacing w:before="4"/>
              <w:rPr>
                <w:sz w:val="11"/>
              </w:rPr>
            </w:pPr>
          </w:p>
          <w:p>
            <w:pPr>
              <w:pStyle w:val="9"/>
              <w:ind w:left="87" w:right="63"/>
              <w:jc w:val="center"/>
              <w:rPr>
                <w:sz w:val="14"/>
              </w:rPr>
            </w:pPr>
            <w:r>
              <w:rPr>
                <w:sz w:val="14"/>
              </w:rPr>
              <w:t>社保处</w:t>
            </w:r>
          </w:p>
        </w:tc>
        <w:tc>
          <w:tcPr>
            <w:tcW w:w="1507" w:type="dxa"/>
            <w:noWrap w:val="0"/>
            <w:vAlign w:val="top"/>
          </w:tcPr>
          <w:p>
            <w:pPr>
              <w:pStyle w:val="9"/>
              <w:spacing w:before="4"/>
              <w:rPr>
                <w:sz w:val="11"/>
              </w:rPr>
            </w:pPr>
          </w:p>
          <w:p>
            <w:pPr>
              <w:pStyle w:val="9"/>
              <w:ind w:left="315" w:right="292"/>
              <w:jc w:val="center"/>
              <w:rPr>
                <w:sz w:val="14"/>
              </w:rPr>
            </w:pPr>
            <w:r>
              <w:rPr>
                <w:sz w:val="14"/>
              </w:rPr>
              <w:t>战略领域</w:t>
            </w:r>
          </w:p>
        </w:tc>
        <w:tc>
          <w:tcPr>
            <w:tcW w:w="2594" w:type="dxa"/>
            <w:noWrap w:val="0"/>
            <w:vAlign w:val="top"/>
          </w:tcPr>
          <w:p>
            <w:pPr>
              <w:pStyle w:val="9"/>
              <w:rPr>
                <w:rFonts w:hint="eastAsia" w:ascii="宋体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6" w:hRule="atLeast"/>
        </w:trPr>
        <w:tc>
          <w:tcPr>
            <w:tcW w:w="1087" w:type="dxa"/>
            <w:noWrap w:val="0"/>
            <w:vAlign w:val="top"/>
          </w:tcPr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spacing w:before="108"/>
              <w:ind w:left="176" w:right="155"/>
              <w:jc w:val="center"/>
              <w:rPr>
                <w:sz w:val="14"/>
              </w:rPr>
            </w:pPr>
            <w:r>
              <w:rPr>
                <w:sz w:val="14"/>
              </w:rPr>
              <w:t>财政事权</w:t>
            </w:r>
          </w:p>
        </w:tc>
        <w:tc>
          <w:tcPr>
            <w:tcW w:w="2021" w:type="dxa"/>
            <w:gridSpan w:val="2"/>
            <w:noWrap w:val="0"/>
            <w:vAlign w:val="top"/>
          </w:tcPr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spacing w:before="109"/>
              <w:ind w:left="393"/>
              <w:rPr>
                <w:sz w:val="14"/>
              </w:rPr>
            </w:pPr>
            <w:r>
              <w:rPr>
                <w:sz w:val="14"/>
              </w:rPr>
              <w:t>其他事业发展性支出</w:t>
            </w:r>
          </w:p>
        </w:tc>
        <w:tc>
          <w:tcPr>
            <w:tcW w:w="853" w:type="dxa"/>
            <w:noWrap w:val="0"/>
            <w:vAlign w:val="top"/>
          </w:tcPr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spacing w:before="109"/>
              <w:ind w:left="118" w:right="95"/>
              <w:jc w:val="center"/>
              <w:rPr>
                <w:sz w:val="14"/>
              </w:rPr>
            </w:pPr>
            <w:r>
              <w:rPr>
                <w:sz w:val="14"/>
              </w:rPr>
              <w:t>政策任务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spacing w:before="9"/>
              <w:rPr>
                <w:sz w:val="15"/>
              </w:rPr>
            </w:pPr>
          </w:p>
          <w:p>
            <w:pPr>
              <w:pStyle w:val="9"/>
              <w:spacing w:line="235" w:lineRule="auto"/>
              <w:ind w:left="363" w:right="55" w:hanging="281"/>
              <w:rPr>
                <w:sz w:val="14"/>
              </w:rPr>
            </w:pPr>
            <w:r>
              <w:rPr>
                <w:sz w:val="14"/>
                <w:highlight w:val="none"/>
              </w:rPr>
              <w:t>优质高效医疗卫生服务体系建设工程</w:t>
            </w:r>
          </w:p>
        </w:tc>
        <w:tc>
          <w:tcPr>
            <w:tcW w:w="1507" w:type="dxa"/>
            <w:noWrap w:val="0"/>
            <w:vAlign w:val="top"/>
          </w:tcPr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spacing w:before="109"/>
              <w:ind w:left="315" w:right="292"/>
              <w:jc w:val="center"/>
              <w:rPr>
                <w:sz w:val="14"/>
              </w:rPr>
            </w:pPr>
            <w:r>
              <w:rPr>
                <w:sz w:val="14"/>
              </w:rPr>
              <w:t>设立依据</w:t>
            </w:r>
          </w:p>
        </w:tc>
        <w:tc>
          <w:tcPr>
            <w:tcW w:w="2594" w:type="dxa"/>
            <w:noWrap w:val="0"/>
            <w:vAlign w:val="top"/>
          </w:tcPr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spacing w:before="113" w:line="235" w:lineRule="auto"/>
              <w:ind w:left="37" w:right="11"/>
              <w:jc w:val="center"/>
              <w:rPr>
                <w:sz w:val="14"/>
              </w:rPr>
            </w:pPr>
            <w:r>
              <w:rPr>
                <w:w w:val="95"/>
                <w:sz w:val="14"/>
                <w:highlight w:val="none"/>
              </w:rPr>
              <w:t>《“十四五”优质高效医疗卫生服务体系</w:t>
            </w:r>
            <w:r>
              <w:rPr>
                <w:sz w:val="14"/>
                <w:highlight w:val="none"/>
              </w:rPr>
              <w:t>建设实施方案》（发改社会〔2021〕893）、《“健康中国2030”规划纲要》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1087" w:type="dxa"/>
            <w:noWrap w:val="0"/>
            <w:vAlign w:val="top"/>
          </w:tcPr>
          <w:p>
            <w:pPr>
              <w:pStyle w:val="9"/>
              <w:spacing w:before="5"/>
              <w:rPr>
                <w:sz w:val="19"/>
              </w:rPr>
            </w:pPr>
          </w:p>
          <w:p>
            <w:pPr>
              <w:pStyle w:val="9"/>
              <w:spacing w:line="235" w:lineRule="auto"/>
              <w:ind w:left="477" w:right="33" w:hanging="423"/>
              <w:rPr>
                <w:sz w:val="14"/>
              </w:rPr>
            </w:pPr>
            <w:r>
              <w:rPr>
                <w:spacing w:val="-1"/>
                <w:sz w:val="14"/>
              </w:rPr>
              <w:t>资金管理办法文</w:t>
            </w:r>
            <w:r>
              <w:rPr>
                <w:sz w:val="14"/>
              </w:rPr>
              <w:t>号</w:t>
            </w:r>
          </w:p>
        </w:tc>
        <w:tc>
          <w:tcPr>
            <w:tcW w:w="2021" w:type="dxa"/>
            <w:gridSpan w:val="2"/>
            <w:noWrap w:val="0"/>
            <w:vAlign w:val="top"/>
          </w:tcPr>
          <w:p>
            <w:pPr>
              <w:pStyle w:val="9"/>
              <w:rPr>
                <w:rFonts w:hint="eastAsia" w:ascii="宋体"/>
                <w:sz w:val="14"/>
              </w:rPr>
            </w:pPr>
          </w:p>
        </w:tc>
        <w:tc>
          <w:tcPr>
            <w:tcW w:w="853" w:type="dxa"/>
            <w:noWrap w:val="0"/>
            <w:vAlign w:val="top"/>
          </w:tcPr>
          <w:p>
            <w:pPr>
              <w:pStyle w:val="9"/>
              <w:spacing w:before="5"/>
              <w:rPr>
                <w:sz w:val="19"/>
              </w:rPr>
            </w:pPr>
          </w:p>
          <w:p>
            <w:pPr>
              <w:pStyle w:val="9"/>
              <w:spacing w:line="235" w:lineRule="auto"/>
              <w:ind w:left="279" w:right="113" w:hanging="143"/>
              <w:rPr>
                <w:sz w:val="14"/>
              </w:rPr>
            </w:pPr>
            <w:r>
              <w:rPr>
                <w:spacing w:val="-1"/>
                <w:sz w:val="14"/>
              </w:rPr>
              <w:t>政策起始</w:t>
            </w:r>
            <w:r>
              <w:rPr>
                <w:sz w:val="14"/>
              </w:rPr>
              <w:t>时间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spacing w:before="1"/>
              <w:rPr>
                <w:sz w:val="12"/>
              </w:rPr>
            </w:pPr>
          </w:p>
          <w:p>
            <w:pPr>
              <w:pStyle w:val="9"/>
              <w:spacing w:before="1"/>
              <w:ind w:left="89" w:right="62"/>
              <w:jc w:val="center"/>
              <w:rPr>
                <w:sz w:val="14"/>
              </w:rPr>
            </w:pPr>
            <w:r>
              <w:rPr>
                <w:sz w:val="14"/>
              </w:rPr>
              <w:t>2022</w:t>
            </w:r>
          </w:p>
        </w:tc>
        <w:tc>
          <w:tcPr>
            <w:tcW w:w="1507" w:type="dxa"/>
            <w:noWrap w:val="0"/>
            <w:vAlign w:val="top"/>
          </w:tcPr>
          <w:p>
            <w:pPr>
              <w:pStyle w:val="9"/>
              <w:spacing w:before="5"/>
              <w:rPr>
                <w:sz w:val="19"/>
              </w:rPr>
            </w:pPr>
          </w:p>
          <w:p>
            <w:pPr>
              <w:pStyle w:val="9"/>
              <w:spacing w:line="235" w:lineRule="auto"/>
              <w:ind w:left="617" w:right="451" w:hanging="142"/>
              <w:rPr>
                <w:sz w:val="14"/>
              </w:rPr>
            </w:pPr>
            <w:r>
              <w:rPr>
                <w:spacing w:val="-1"/>
                <w:sz w:val="14"/>
              </w:rPr>
              <w:t>政策到期</w:t>
            </w:r>
            <w:r>
              <w:rPr>
                <w:sz w:val="14"/>
              </w:rPr>
              <w:t>时间</w:t>
            </w:r>
          </w:p>
        </w:tc>
        <w:tc>
          <w:tcPr>
            <w:tcW w:w="2594" w:type="dxa"/>
            <w:noWrap w:val="0"/>
            <w:vAlign w:val="top"/>
          </w:tcPr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spacing w:before="1"/>
              <w:rPr>
                <w:sz w:val="12"/>
              </w:rPr>
            </w:pPr>
          </w:p>
          <w:p>
            <w:pPr>
              <w:pStyle w:val="9"/>
              <w:spacing w:before="1"/>
              <w:ind w:left="35" w:right="11"/>
              <w:jc w:val="center"/>
              <w:rPr>
                <w:sz w:val="14"/>
              </w:rPr>
            </w:pPr>
            <w:r>
              <w:rPr>
                <w:sz w:val="14"/>
              </w:rPr>
              <w:t>2022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087" w:type="dxa"/>
            <w:noWrap w:val="0"/>
            <w:vAlign w:val="top"/>
          </w:tcPr>
          <w:p>
            <w:pPr>
              <w:pStyle w:val="9"/>
              <w:spacing w:before="4"/>
              <w:rPr>
                <w:sz w:val="11"/>
              </w:rPr>
            </w:pPr>
          </w:p>
          <w:p>
            <w:pPr>
              <w:pStyle w:val="9"/>
              <w:ind w:left="176" w:right="155"/>
              <w:jc w:val="center"/>
              <w:rPr>
                <w:sz w:val="14"/>
              </w:rPr>
            </w:pPr>
            <w:r>
              <w:rPr>
                <w:sz w:val="14"/>
              </w:rPr>
              <w:t>申报责任人</w:t>
            </w:r>
          </w:p>
        </w:tc>
        <w:tc>
          <w:tcPr>
            <w:tcW w:w="2021" w:type="dxa"/>
            <w:gridSpan w:val="2"/>
            <w:noWrap w:val="0"/>
            <w:vAlign w:val="top"/>
          </w:tcPr>
          <w:p>
            <w:pPr>
              <w:pStyle w:val="9"/>
              <w:spacing w:before="3"/>
              <w:rPr>
                <w:sz w:val="11"/>
              </w:rPr>
            </w:pPr>
          </w:p>
          <w:p>
            <w:pPr>
              <w:pStyle w:val="9"/>
              <w:spacing w:before="1"/>
              <w:ind w:left="535"/>
              <w:rPr>
                <w:rFonts w:hint="default" w:eastAsia="宋体"/>
                <w:sz w:val="14"/>
                <w:lang w:val="en-US" w:eastAsia="zh-CN"/>
              </w:rPr>
            </w:pPr>
            <w:r>
              <w:rPr>
                <w:rFonts w:hint="eastAsia"/>
                <w:sz w:val="14"/>
                <w:lang w:val="en-US" w:eastAsia="zh-CN"/>
              </w:rPr>
              <w:t>祝维峰</w:t>
            </w:r>
          </w:p>
        </w:tc>
        <w:tc>
          <w:tcPr>
            <w:tcW w:w="853" w:type="dxa"/>
            <w:noWrap w:val="0"/>
            <w:vAlign w:val="top"/>
          </w:tcPr>
          <w:p>
            <w:pPr>
              <w:pStyle w:val="9"/>
              <w:spacing w:before="3"/>
              <w:rPr>
                <w:sz w:val="11"/>
              </w:rPr>
            </w:pPr>
          </w:p>
          <w:p>
            <w:pPr>
              <w:pStyle w:val="9"/>
              <w:spacing w:before="1"/>
              <w:ind w:left="118" w:right="96"/>
              <w:jc w:val="center"/>
              <w:rPr>
                <w:sz w:val="14"/>
              </w:rPr>
            </w:pPr>
            <w:r>
              <w:rPr>
                <w:sz w:val="14"/>
              </w:rPr>
              <w:t>联系电话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pStyle w:val="9"/>
              <w:spacing w:before="3"/>
              <w:rPr>
                <w:sz w:val="11"/>
              </w:rPr>
            </w:pPr>
          </w:p>
          <w:p>
            <w:pPr>
              <w:pStyle w:val="9"/>
              <w:spacing w:before="1"/>
              <w:ind w:left="89" w:right="62"/>
              <w:jc w:val="center"/>
              <w:rPr>
                <w:rFonts w:hint="default" w:eastAsia="宋体"/>
                <w:sz w:val="14"/>
                <w:lang w:val="en-US" w:eastAsia="zh-CN"/>
              </w:rPr>
            </w:pPr>
            <w:r>
              <w:rPr>
                <w:rFonts w:hint="eastAsia"/>
                <w:sz w:val="14"/>
                <w:lang w:val="en-US" w:eastAsia="zh-CN"/>
              </w:rPr>
              <w:t>81226203</w:t>
            </w:r>
          </w:p>
        </w:tc>
        <w:tc>
          <w:tcPr>
            <w:tcW w:w="1507" w:type="dxa"/>
            <w:noWrap w:val="0"/>
            <w:vAlign w:val="top"/>
          </w:tcPr>
          <w:p>
            <w:pPr>
              <w:pStyle w:val="9"/>
              <w:spacing w:before="3"/>
              <w:rPr>
                <w:sz w:val="11"/>
              </w:rPr>
            </w:pPr>
          </w:p>
          <w:p>
            <w:pPr>
              <w:pStyle w:val="9"/>
              <w:spacing w:before="1"/>
              <w:ind w:left="318" w:right="291"/>
              <w:jc w:val="center"/>
              <w:rPr>
                <w:sz w:val="14"/>
              </w:rPr>
            </w:pPr>
            <w:r>
              <w:rPr>
                <w:sz w:val="14"/>
              </w:rPr>
              <w:t>所属预算年度</w:t>
            </w:r>
          </w:p>
        </w:tc>
        <w:tc>
          <w:tcPr>
            <w:tcW w:w="2594" w:type="dxa"/>
            <w:noWrap w:val="0"/>
            <w:vAlign w:val="top"/>
          </w:tcPr>
          <w:p>
            <w:pPr>
              <w:pStyle w:val="9"/>
              <w:spacing w:before="3"/>
              <w:rPr>
                <w:sz w:val="11"/>
              </w:rPr>
            </w:pPr>
          </w:p>
          <w:p>
            <w:pPr>
              <w:pStyle w:val="9"/>
              <w:spacing w:before="1"/>
              <w:ind w:left="37" w:right="8"/>
              <w:jc w:val="center"/>
              <w:rPr>
                <w:sz w:val="14"/>
              </w:rPr>
            </w:pPr>
            <w:r>
              <w:rPr>
                <w:sz w:val="14"/>
              </w:rPr>
              <w:t>2022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1087" w:type="dxa"/>
            <w:noWrap w:val="0"/>
            <w:vAlign w:val="top"/>
          </w:tcPr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spacing w:before="94" w:line="235" w:lineRule="auto"/>
              <w:ind w:left="405" w:right="33" w:hanging="351"/>
              <w:rPr>
                <w:sz w:val="14"/>
              </w:rPr>
            </w:pPr>
            <w:r>
              <w:rPr>
                <w:spacing w:val="-1"/>
                <w:sz w:val="14"/>
              </w:rPr>
              <w:t>设立政策背景及</w:t>
            </w:r>
            <w:r>
              <w:rPr>
                <w:sz w:val="14"/>
              </w:rPr>
              <w:t>原因</w:t>
            </w:r>
          </w:p>
        </w:tc>
        <w:tc>
          <w:tcPr>
            <w:tcW w:w="8535" w:type="dxa"/>
            <w:gridSpan w:val="6"/>
            <w:noWrap w:val="0"/>
            <w:vAlign w:val="top"/>
          </w:tcPr>
          <w:p>
            <w:pPr>
              <w:pStyle w:val="9"/>
              <w:rPr>
                <w:sz w:val="14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280" w:firstLineChars="20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lang w:val="en-US" w:eastAsia="zh-CN" w:bidi="ar"/>
              </w:rPr>
              <w:t>根据国家《“十四五”优质高效医疗卫生服务体系建设实施方案》，“十四五”时期，从需求测看，公共卫生体系亟待完善，重大疫情防控救治能力不强，医防协同不充分，平急结合不紧密；优质医疗资源总量不足，区域配置不均衡，医疗卫生机构设施设备现代化、信息化水平不高，基层能力有待进一步加强；“一老一小”等重点人群医疗卫生服务供给不足，妇女儿童健康服务、康复护理、心理健康和精神卫生服务、职业病防治等短板明显。</w:t>
            </w:r>
          </w:p>
          <w:p>
            <w:pPr>
              <w:pStyle w:val="9"/>
              <w:spacing w:before="98" w:line="235" w:lineRule="auto"/>
              <w:ind w:left="28" w:right="64"/>
              <w:jc w:val="both"/>
              <w:rPr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087" w:type="dxa"/>
            <w:vMerge w:val="restart"/>
            <w:noWrap w:val="0"/>
            <w:vAlign w:val="top"/>
          </w:tcPr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spacing w:before="8"/>
              <w:rPr>
                <w:sz w:val="15"/>
              </w:rPr>
            </w:pPr>
          </w:p>
          <w:p>
            <w:pPr>
              <w:pStyle w:val="9"/>
              <w:ind w:left="266"/>
              <w:rPr>
                <w:sz w:val="14"/>
              </w:rPr>
            </w:pPr>
            <w:r>
              <w:rPr>
                <w:sz w:val="14"/>
              </w:rPr>
              <w:t>项目金额</w:t>
            </w:r>
          </w:p>
        </w:tc>
        <w:tc>
          <w:tcPr>
            <w:tcW w:w="4434" w:type="dxa"/>
            <w:gridSpan w:val="4"/>
            <w:noWrap w:val="0"/>
            <w:vAlign w:val="top"/>
          </w:tcPr>
          <w:p>
            <w:pPr>
              <w:pStyle w:val="9"/>
              <w:spacing w:before="4"/>
              <w:rPr>
                <w:sz w:val="11"/>
              </w:rPr>
            </w:pPr>
          </w:p>
          <w:p>
            <w:pPr>
              <w:pStyle w:val="9"/>
              <w:ind w:left="1709" w:right="1686"/>
              <w:jc w:val="center"/>
              <w:rPr>
                <w:sz w:val="14"/>
              </w:rPr>
            </w:pPr>
            <w:r>
              <w:rPr>
                <w:sz w:val="14"/>
              </w:rPr>
              <w:t>总额</w:t>
            </w:r>
          </w:p>
        </w:tc>
        <w:tc>
          <w:tcPr>
            <w:tcW w:w="4101" w:type="dxa"/>
            <w:gridSpan w:val="2"/>
            <w:noWrap w:val="0"/>
            <w:vAlign w:val="top"/>
          </w:tcPr>
          <w:p>
            <w:pPr>
              <w:pStyle w:val="9"/>
              <w:spacing w:before="3"/>
              <w:rPr>
                <w:sz w:val="11"/>
              </w:rPr>
            </w:pPr>
          </w:p>
          <w:p>
            <w:pPr>
              <w:pStyle w:val="9"/>
              <w:spacing w:before="1"/>
              <w:ind w:left="1474" w:right="1451"/>
              <w:jc w:val="center"/>
              <w:rPr>
                <w:sz w:val="14"/>
              </w:rPr>
            </w:pPr>
            <w:r>
              <w:rPr>
                <w:sz w:val="14"/>
              </w:rPr>
              <w:t>当年度（2022年）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087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4" w:type="dxa"/>
            <w:gridSpan w:val="4"/>
            <w:noWrap w:val="0"/>
            <w:vAlign w:val="top"/>
          </w:tcPr>
          <w:p>
            <w:pPr>
              <w:pStyle w:val="9"/>
              <w:spacing w:before="4"/>
              <w:rPr>
                <w:sz w:val="11"/>
              </w:rPr>
            </w:pPr>
          </w:p>
          <w:p>
            <w:pPr>
              <w:pStyle w:val="9"/>
              <w:ind w:right="1686"/>
              <w:jc w:val="center"/>
              <w:rPr>
                <w:sz w:val="14"/>
              </w:rPr>
            </w:pPr>
            <w:r>
              <w:rPr>
                <w:rFonts w:hint="eastAsia"/>
                <w:sz w:val="14"/>
                <w:lang w:val="en-US" w:eastAsia="zh-CN"/>
              </w:rPr>
              <w:t xml:space="preserve">                     </w:t>
            </w:r>
            <w:r>
              <w:rPr>
                <w:rFonts w:hint="eastAsia"/>
                <w:sz w:val="14"/>
              </w:rPr>
              <w:t>100</w:t>
            </w:r>
            <w:r>
              <w:rPr>
                <w:rFonts w:hint="eastAsia"/>
                <w:sz w:val="14"/>
                <w:lang w:val="en-US" w:eastAsia="zh-CN"/>
              </w:rPr>
              <w:t>,</w:t>
            </w:r>
            <w:r>
              <w:rPr>
                <w:rFonts w:hint="eastAsia"/>
                <w:sz w:val="14"/>
              </w:rPr>
              <w:t>000</w:t>
            </w:r>
            <w:r>
              <w:rPr>
                <w:rFonts w:hint="eastAsia"/>
                <w:sz w:val="14"/>
                <w:lang w:val="en-US" w:eastAsia="zh-CN"/>
              </w:rPr>
              <w:t>,</w:t>
            </w:r>
            <w:r>
              <w:rPr>
                <w:rFonts w:hint="eastAsia"/>
                <w:sz w:val="14"/>
              </w:rPr>
              <w:t>000.00</w:t>
            </w:r>
          </w:p>
        </w:tc>
        <w:tc>
          <w:tcPr>
            <w:tcW w:w="4101" w:type="dxa"/>
            <w:gridSpan w:val="2"/>
            <w:noWrap w:val="0"/>
            <w:vAlign w:val="top"/>
          </w:tcPr>
          <w:p>
            <w:pPr>
              <w:pStyle w:val="9"/>
              <w:spacing w:before="4"/>
              <w:rPr>
                <w:sz w:val="11"/>
              </w:rPr>
            </w:pPr>
          </w:p>
          <w:p>
            <w:pPr>
              <w:pStyle w:val="9"/>
              <w:ind w:left="1474" w:right="1449"/>
              <w:jc w:val="center"/>
              <w:rPr>
                <w:sz w:val="14"/>
              </w:rPr>
            </w:pPr>
            <w:r>
              <w:rPr>
                <w:rFonts w:hint="eastAsia"/>
                <w:sz w:val="14"/>
              </w:rPr>
              <w:t>100</w:t>
            </w:r>
            <w:r>
              <w:rPr>
                <w:rFonts w:hint="eastAsia"/>
                <w:sz w:val="14"/>
                <w:lang w:val="en-US" w:eastAsia="zh-CN"/>
              </w:rPr>
              <w:t>,</w:t>
            </w:r>
            <w:r>
              <w:rPr>
                <w:rFonts w:hint="eastAsia"/>
                <w:sz w:val="14"/>
              </w:rPr>
              <w:t>000</w:t>
            </w:r>
            <w:r>
              <w:rPr>
                <w:rFonts w:hint="eastAsia"/>
                <w:sz w:val="14"/>
                <w:lang w:val="en-US" w:eastAsia="zh-CN"/>
              </w:rPr>
              <w:t>,</w:t>
            </w:r>
            <w:r>
              <w:rPr>
                <w:rFonts w:hint="eastAsia"/>
                <w:sz w:val="14"/>
              </w:rPr>
              <w:t>000.00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087" w:type="dxa"/>
            <w:vMerge w:val="restart"/>
            <w:noWrap w:val="0"/>
            <w:vAlign w:val="top"/>
          </w:tcPr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spacing w:before="1"/>
              <w:rPr>
                <w:sz w:val="19"/>
              </w:rPr>
            </w:pPr>
          </w:p>
          <w:p>
            <w:pPr>
              <w:pStyle w:val="9"/>
              <w:spacing w:line="232" w:lineRule="auto"/>
              <w:ind w:left="405" w:right="383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绩效目标</w:t>
            </w:r>
          </w:p>
        </w:tc>
        <w:tc>
          <w:tcPr>
            <w:tcW w:w="4434" w:type="dxa"/>
            <w:gridSpan w:val="4"/>
            <w:noWrap w:val="0"/>
            <w:vAlign w:val="top"/>
          </w:tcPr>
          <w:p>
            <w:pPr>
              <w:pStyle w:val="9"/>
              <w:spacing w:before="3"/>
              <w:rPr>
                <w:sz w:val="11"/>
              </w:rPr>
            </w:pPr>
          </w:p>
          <w:p>
            <w:pPr>
              <w:pStyle w:val="9"/>
              <w:spacing w:before="1"/>
              <w:ind w:left="1238"/>
              <w:rPr>
                <w:sz w:val="14"/>
              </w:rPr>
            </w:pPr>
            <w:r>
              <w:rPr>
                <w:sz w:val="14"/>
              </w:rPr>
              <w:t>总体目标（跨年度项目需填写）</w:t>
            </w:r>
          </w:p>
        </w:tc>
        <w:tc>
          <w:tcPr>
            <w:tcW w:w="4101" w:type="dxa"/>
            <w:gridSpan w:val="2"/>
            <w:noWrap w:val="0"/>
            <w:vAlign w:val="top"/>
          </w:tcPr>
          <w:p>
            <w:pPr>
              <w:pStyle w:val="9"/>
              <w:spacing w:before="3"/>
              <w:rPr>
                <w:sz w:val="11"/>
              </w:rPr>
            </w:pPr>
          </w:p>
          <w:p>
            <w:pPr>
              <w:pStyle w:val="9"/>
              <w:spacing w:before="1"/>
              <w:ind w:left="1474" w:right="1448"/>
              <w:jc w:val="center"/>
              <w:rPr>
                <w:sz w:val="14"/>
              </w:rPr>
            </w:pPr>
            <w:r>
              <w:rPr>
                <w:sz w:val="14"/>
              </w:rPr>
              <w:t>当年度目标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7" w:hRule="atLeast"/>
        </w:trPr>
        <w:tc>
          <w:tcPr>
            <w:tcW w:w="1087" w:type="dxa"/>
            <w:vMerge w:val="continue"/>
            <w:tcBorders>
              <w:top w:val="nil"/>
              <w:bottom w:val="single" w:color="auto" w:sz="4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4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spacing w:before="9"/>
              <w:rPr>
                <w:sz w:val="14"/>
              </w:rPr>
            </w:pPr>
          </w:p>
          <w:p>
            <w:pPr>
              <w:pStyle w:val="9"/>
              <w:spacing w:line="232" w:lineRule="auto"/>
              <w:ind w:left="28" w:right="35" w:hanging="1"/>
              <w:rPr>
                <w:sz w:val="14"/>
              </w:rPr>
            </w:pPr>
          </w:p>
        </w:tc>
        <w:tc>
          <w:tcPr>
            <w:tcW w:w="4101" w:type="dxa"/>
            <w:gridSpan w:val="2"/>
            <w:noWrap w:val="0"/>
            <w:vAlign w:val="top"/>
          </w:tcPr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spacing w:before="12"/>
              <w:rPr>
                <w:sz w:val="14"/>
              </w:rPr>
            </w:pPr>
          </w:p>
          <w:p>
            <w:pPr>
              <w:pStyle w:val="9"/>
              <w:spacing w:line="235" w:lineRule="auto"/>
              <w:ind w:left="29" w:right="119"/>
              <w:jc w:val="both"/>
              <w:rPr>
                <w:sz w:val="14"/>
              </w:rPr>
            </w:pPr>
            <w:r>
              <w:rPr>
                <w:rFonts w:hint="default"/>
                <w:w w:val="100"/>
                <w:sz w:val="14"/>
                <w:lang w:val="en-US" w:eastAsia="zh-CN"/>
              </w:rPr>
              <w:t>截止2022年底，</w:t>
            </w:r>
            <w:r>
              <w:rPr>
                <w:rFonts w:hint="default"/>
                <w:w w:val="100"/>
                <w:sz w:val="14"/>
              </w:rPr>
              <w:t>在保证质量和安全的情况下，开展</w:t>
            </w:r>
            <w:r>
              <w:rPr>
                <w:rFonts w:hint="eastAsia"/>
                <w:w w:val="100"/>
                <w:sz w:val="14"/>
                <w:lang w:val="en-US" w:eastAsia="zh-CN"/>
              </w:rPr>
              <w:t>广州市中医医院</w:t>
            </w:r>
            <w:r>
              <w:rPr>
                <w:rFonts w:hint="default"/>
                <w:w w:val="100"/>
                <w:sz w:val="14"/>
                <w:lang w:val="en-US" w:eastAsia="zh-CN"/>
              </w:rPr>
              <w:t>新址工程项目</w:t>
            </w:r>
            <w:r>
              <w:rPr>
                <w:rFonts w:hint="default"/>
                <w:w w:val="100"/>
                <w:sz w:val="14"/>
              </w:rPr>
              <w:t>机电安装和装修工程。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rPr>
                <w:sz w:val="14"/>
              </w:rPr>
            </w:pPr>
          </w:p>
          <w:p>
            <w:pPr>
              <w:pStyle w:val="9"/>
              <w:spacing w:before="2"/>
              <w:rPr>
                <w:sz w:val="17"/>
              </w:rPr>
            </w:pPr>
          </w:p>
          <w:p>
            <w:pPr>
              <w:pStyle w:val="9"/>
              <w:ind w:left="266"/>
              <w:rPr>
                <w:sz w:val="14"/>
              </w:rPr>
            </w:pPr>
            <w:r>
              <w:rPr>
                <w:sz w:val="14"/>
              </w:rPr>
              <w:t>绩效指标</w:t>
            </w:r>
          </w:p>
        </w:tc>
        <w:tc>
          <w:tcPr>
            <w:tcW w:w="1646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pStyle w:val="9"/>
              <w:spacing w:before="2"/>
              <w:rPr>
                <w:sz w:val="13"/>
              </w:rPr>
            </w:pPr>
          </w:p>
          <w:p>
            <w:pPr>
              <w:pStyle w:val="9"/>
              <w:ind w:left="431" w:right="407"/>
              <w:jc w:val="center"/>
              <w:rPr>
                <w:sz w:val="14"/>
              </w:rPr>
            </w:pPr>
            <w:r>
              <w:rPr>
                <w:sz w:val="14"/>
              </w:rPr>
              <w:t>一级指标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</w:tcBorders>
            <w:noWrap w:val="0"/>
            <w:vAlign w:val="top"/>
          </w:tcPr>
          <w:p>
            <w:pPr>
              <w:pStyle w:val="9"/>
              <w:spacing w:before="2"/>
              <w:rPr>
                <w:sz w:val="13"/>
              </w:rPr>
            </w:pPr>
          </w:p>
          <w:p>
            <w:pPr>
              <w:pStyle w:val="9"/>
              <w:ind w:left="337"/>
              <w:rPr>
                <w:sz w:val="14"/>
              </w:rPr>
            </w:pPr>
            <w:r>
              <w:rPr>
                <w:sz w:val="14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9"/>
              <w:spacing w:before="2"/>
              <w:rPr>
                <w:sz w:val="13"/>
              </w:rPr>
            </w:pPr>
          </w:p>
          <w:p>
            <w:pPr>
              <w:pStyle w:val="9"/>
              <w:ind w:left="84" w:right="63"/>
              <w:jc w:val="center"/>
              <w:rPr>
                <w:sz w:val="14"/>
              </w:rPr>
            </w:pPr>
            <w:r>
              <w:rPr>
                <w:sz w:val="14"/>
              </w:rPr>
              <w:t>三级指标</w:t>
            </w:r>
          </w:p>
        </w:tc>
        <w:tc>
          <w:tcPr>
            <w:tcW w:w="1507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9"/>
              <w:spacing w:before="82" w:line="235" w:lineRule="auto"/>
              <w:ind w:left="687" w:right="29" w:hanging="632"/>
              <w:rPr>
                <w:sz w:val="14"/>
              </w:rPr>
            </w:pPr>
            <w:r>
              <w:rPr>
                <w:sz w:val="14"/>
              </w:rPr>
              <w:t>实施周期三级指标目标值</w:t>
            </w:r>
          </w:p>
        </w:tc>
        <w:tc>
          <w:tcPr>
            <w:tcW w:w="2594" w:type="dxa"/>
            <w:noWrap w:val="0"/>
            <w:vAlign w:val="top"/>
          </w:tcPr>
          <w:p>
            <w:pPr>
              <w:pStyle w:val="9"/>
              <w:spacing w:before="2"/>
              <w:rPr>
                <w:sz w:val="13"/>
              </w:rPr>
            </w:pPr>
          </w:p>
          <w:p>
            <w:pPr>
              <w:pStyle w:val="9"/>
              <w:ind w:left="35" w:right="11"/>
              <w:jc w:val="center"/>
              <w:rPr>
                <w:sz w:val="14"/>
              </w:rPr>
            </w:pPr>
            <w:r>
              <w:rPr>
                <w:sz w:val="14"/>
              </w:rPr>
              <w:t>指标解释及计算公式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7" w:type="dxa"/>
            <w:vMerge w:val="continue"/>
            <w:tcBorders>
              <w:top w:val="nil"/>
              <w:left w:val="single" w:color="auto" w:sz="4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vMerge w:val="restart"/>
            <w:noWrap w:val="0"/>
            <w:vAlign w:val="top"/>
          </w:tcPr>
          <w:p>
            <w:pPr>
              <w:pStyle w:val="9"/>
              <w:rPr>
                <w:sz w:val="16"/>
              </w:rPr>
            </w:pPr>
          </w:p>
          <w:p>
            <w:pPr>
              <w:pStyle w:val="9"/>
              <w:rPr>
                <w:sz w:val="16"/>
              </w:rPr>
            </w:pPr>
          </w:p>
          <w:p>
            <w:pPr>
              <w:pStyle w:val="9"/>
              <w:spacing w:before="106"/>
              <w:ind w:left="515"/>
              <w:rPr>
                <w:sz w:val="15"/>
              </w:rPr>
            </w:pPr>
            <w:r>
              <w:rPr>
                <w:sz w:val="15"/>
              </w:rPr>
              <w:t>产出指标</w:t>
            </w:r>
          </w:p>
        </w:tc>
        <w:tc>
          <w:tcPr>
            <w:tcW w:w="1228" w:type="dxa"/>
            <w:gridSpan w:val="2"/>
            <w:vMerge w:val="restart"/>
            <w:noWrap w:val="0"/>
            <w:vAlign w:val="center"/>
          </w:tcPr>
          <w:p>
            <w:pPr>
              <w:pStyle w:val="9"/>
              <w:spacing w:before="106"/>
              <w:ind w:left="307"/>
              <w:jc w:val="both"/>
              <w:rPr>
                <w:sz w:val="15"/>
              </w:rPr>
            </w:pPr>
            <w:r>
              <w:rPr>
                <w:sz w:val="15"/>
              </w:rPr>
              <w:t>质量指标</w:t>
            </w:r>
          </w:p>
        </w:tc>
        <w:tc>
          <w:tcPr>
            <w:tcW w:w="15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12"/>
              <w:jc w:val="center"/>
              <w:rPr>
                <w:sz w:val="12"/>
              </w:rPr>
            </w:pPr>
          </w:p>
          <w:p>
            <w:pPr>
              <w:pStyle w:val="9"/>
              <w:ind w:left="87" w:right="63"/>
              <w:jc w:val="center"/>
              <w:rPr>
                <w:sz w:val="15"/>
              </w:rPr>
            </w:pPr>
            <w:r>
              <w:rPr>
                <w:rFonts w:hint="eastAsia"/>
                <w:sz w:val="15"/>
              </w:rPr>
              <w:t>工程质量验收合格率</w:t>
            </w:r>
          </w:p>
        </w:tc>
        <w:tc>
          <w:tcPr>
            <w:tcW w:w="150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12"/>
              <w:jc w:val="center"/>
              <w:rPr>
                <w:sz w:val="12"/>
              </w:rPr>
            </w:pPr>
          </w:p>
          <w:p>
            <w:pPr>
              <w:pStyle w:val="9"/>
              <w:ind w:left="316" w:right="292"/>
              <w:jc w:val="center"/>
              <w:rPr>
                <w:sz w:val="15"/>
              </w:rPr>
            </w:pPr>
            <w:r>
              <w:rPr>
                <w:sz w:val="15"/>
              </w:rPr>
              <w:t>100%</w:t>
            </w:r>
          </w:p>
        </w:tc>
        <w:tc>
          <w:tcPr>
            <w:tcW w:w="2594" w:type="dxa"/>
            <w:noWrap w:val="0"/>
            <w:vAlign w:val="top"/>
          </w:tcPr>
          <w:p>
            <w:pPr>
              <w:pStyle w:val="9"/>
              <w:spacing w:before="12"/>
              <w:rPr>
                <w:sz w:val="12"/>
              </w:rPr>
            </w:pPr>
          </w:p>
          <w:p>
            <w:pPr>
              <w:pStyle w:val="9"/>
              <w:ind w:left="37" w:right="11"/>
              <w:jc w:val="center"/>
              <w:rPr>
                <w:sz w:val="15"/>
              </w:rPr>
            </w:pPr>
            <w:r>
              <w:rPr>
                <w:rFonts w:hint="eastAsia"/>
                <w:sz w:val="15"/>
              </w:rPr>
              <w:t>项</w:t>
            </w:r>
            <w:r>
              <w:rPr>
                <w:rFonts w:hint="eastAsia"/>
                <w:sz w:val="15"/>
                <w:lang w:val="en-US" w:eastAsia="zh-CN"/>
              </w:rPr>
              <w:t>目</w:t>
            </w:r>
            <w:r>
              <w:rPr>
                <w:rFonts w:hint="eastAsia"/>
                <w:sz w:val="15"/>
              </w:rPr>
              <w:t>完成必须符合相应质量检验评定标准的规定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087" w:type="dxa"/>
            <w:vMerge w:val="continue"/>
            <w:tcBorders>
              <w:top w:val="nil"/>
              <w:left w:val="single" w:color="auto" w:sz="4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vMerge w:val="continue"/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8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line="242" w:lineRule="auto"/>
              <w:ind w:right="59"/>
              <w:jc w:val="both"/>
              <w:rPr>
                <w:sz w:val="15"/>
              </w:rPr>
            </w:pPr>
            <w:r>
              <w:rPr>
                <w:rFonts w:hint="eastAsia"/>
                <w:sz w:val="15"/>
              </w:rPr>
              <w:t>工程实施程序规范性</w:t>
            </w:r>
          </w:p>
        </w:tc>
        <w:tc>
          <w:tcPr>
            <w:tcW w:w="150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3"/>
              <w:jc w:val="center"/>
              <w:rPr>
                <w:sz w:val="20"/>
              </w:rPr>
            </w:pPr>
          </w:p>
          <w:p>
            <w:pPr>
              <w:pStyle w:val="9"/>
              <w:ind w:left="316" w:right="292"/>
              <w:jc w:val="center"/>
              <w:rPr>
                <w:rFonts w:hint="default" w:eastAsia="宋体"/>
                <w:sz w:val="15"/>
                <w:lang w:val="en-US" w:eastAsia="zh-CN"/>
              </w:rPr>
            </w:pPr>
            <w:r>
              <w:rPr>
                <w:rFonts w:hint="eastAsia"/>
                <w:sz w:val="15"/>
                <w:lang w:val="en-US" w:eastAsia="zh-CN"/>
              </w:rPr>
              <w:t>符合规范</w:t>
            </w:r>
          </w:p>
        </w:tc>
        <w:tc>
          <w:tcPr>
            <w:tcW w:w="2594" w:type="dxa"/>
            <w:noWrap w:val="0"/>
            <w:vAlign w:val="top"/>
          </w:tcPr>
          <w:p>
            <w:pPr>
              <w:pStyle w:val="9"/>
              <w:rPr>
                <w:rFonts w:hint="eastAsia" w:ascii="宋体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087" w:type="dxa"/>
            <w:vMerge w:val="continue"/>
            <w:tcBorders>
              <w:top w:val="nil"/>
              <w:left w:val="single" w:color="auto" w:sz="4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vMerge w:val="continue"/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8" w:type="dxa"/>
            <w:gridSpan w:val="2"/>
            <w:tcBorders>
              <w:top w:val="nil"/>
            </w:tcBorders>
            <w:noWrap w:val="0"/>
            <w:vAlign w:val="center"/>
          </w:tcPr>
          <w:p>
            <w:pPr>
              <w:ind w:firstLine="300" w:firstLineChars="200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default" w:cs="宋体"/>
                <w:sz w:val="15"/>
                <w:szCs w:val="22"/>
                <w:lang w:val="en-US" w:eastAsia="en-US" w:bidi="ar-SA"/>
              </w:rPr>
              <w:t>成本指标</w:t>
            </w:r>
          </w:p>
        </w:tc>
        <w:tc>
          <w:tcPr>
            <w:tcW w:w="15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line="242" w:lineRule="auto"/>
              <w:ind w:left="0" w:right="59" w:firstLine="0"/>
              <w:jc w:val="both"/>
              <w:rPr>
                <w:sz w:val="15"/>
              </w:rPr>
            </w:pPr>
            <w:r>
              <w:rPr>
                <w:rFonts w:hint="eastAsia"/>
                <w:sz w:val="15"/>
              </w:rPr>
              <w:t>基建工程单位造价符合政府建设投资标准</w:t>
            </w:r>
          </w:p>
        </w:tc>
        <w:tc>
          <w:tcPr>
            <w:tcW w:w="150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ind w:left="0" w:right="292"/>
              <w:jc w:val="center"/>
              <w:rPr>
                <w:rFonts w:hint="eastAsia"/>
                <w:sz w:val="15"/>
                <w:lang w:val="en-US" w:eastAsia="zh-CN"/>
              </w:rPr>
            </w:pPr>
          </w:p>
          <w:p>
            <w:pPr>
              <w:pStyle w:val="9"/>
              <w:ind w:left="0" w:right="292"/>
              <w:jc w:val="center"/>
              <w:rPr>
                <w:rFonts w:hint="default" w:eastAsia="宋体"/>
                <w:sz w:val="15"/>
                <w:lang w:val="en-US" w:eastAsia="zh-CN"/>
              </w:rPr>
            </w:pPr>
            <w:r>
              <w:rPr>
                <w:rFonts w:hint="eastAsia"/>
                <w:sz w:val="15"/>
                <w:lang w:val="en-US" w:eastAsia="zh-CN"/>
              </w:rPr>
              <w:t>符合标准</w:t>
            </w:r>
          </w:p>
        </w:tc>
        <w:tc>
          <w:tcPr>
            <w:tcW w:w="2594" w:type="dxa"/>
            <w:noWrap w:val="0"/>
            <w:vAlign w:val="top"/>
          </w:tcPr>
          <w:p>
            <w:pPr>
              <w:pStyle w:val="9"/>
              <w:rPr>
                <w:rFonts w:hint="eastAsia" w:ascii="宋体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9"/>
              <w:spacing w:before="12"/>
              <w:rPr>
                <w:sz w:val="16"/>
              </w:rPr>
            </w:pPr>
          </w:p>
          <w:p>
            <w:pPr>
              <w:pStyle w:val="9"/>
              <w:ind w:left="515"/>
              <w:rPr>
                <w:sz w:val="15"/>
              </w:rPr>
            </w:pPr>
            <w:r>
              <w:rPr>
                <w:sz w:val="15"/>
              </w:rPr>
              <w:t>效益指标</w:t>
            </w:r>
          </w:p>
        </w:tc>
        <w:tc>
          <w:tcPr>
            <w:tcW w:w="122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9"/>
              <w:ind w:firstLine="150" w:firstLineChars="100"/>
              <w:jc w:val="both"/>
              <w:rPr>
                <w:sz w:val="15"/>
              </w:rPr>
            </w:pPr>
            <w:r>
              <w:rPr>
                <w:sz w:val="15"/>
              </w:rPr>
              <w:t>社会效益指标</w:t>
            </w:r>
          </w:p>
        </w:tc>
        <w:tc>
          <w:tcPr>
            <w:tcW w:w="156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67" w:line="242" w:lineRule="auto"/>
              <w:ind w:left="552" w:right="59" w:hanging="466"/>
              <w:jc w:val="center"/>
              <w:rPr>
                <w:sz w:val="15"/>
              </w:rPr>
            </w:pPr>
            <w:r>
              <w:rPr>
                <w:rFonts w:hint="eastAsia"/>
                <w:sz w:val="15"/>
                <w:lang w:val="en-US" w:eastAsia="zh-CN"/>
              </w:rPr>
              <w:t>施工安全事故率</w:t>
            </w:r>
          </w:p>
        </w:tc>
        <w:tc>
          <w:tcPr>
            <w:tcW w:w="150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12"/>
              <w:jc w:val="center"/>
              <w:rPr>
                <w:sz w:val="12"/>
              </w:rPr>
            </w:pPr>
          </w:p>
          <w:p>
            <w:pPr>
              <w:pStyle w:val="9"/>
              <w:ind w:left="313" w:right="292"/>
              <w:jc w:val="center"/>
              <w:rPr>
                <w:rFonts w:hint="eastAsia" w:eastAsia="宋体"/>
                <w:sz w:val="15"/>
                <w:lang w:eastAsia="zh-CN"/>
              </w:rPr>
            </w:pPr>
            <w:r>
              <w:rPr>
                <w:rFonts w:hint="eastAsia"/>
                <w:sz w:val="15"/>
                <w:lang w:val="en-US" w:eastAsia="zh-CN"/>
              </w:rPr>
              <w:t>0</w:t>
            </w:r>
          </w:p>
        </w:tc>
        <w:tc>
          <w:tcPr>
            <w:tcW w:w="2594" w:type="dxa"/>
            <w:noWrap w:val="0"/>
            <w:vAlign w:val="top"/>
          </w:tcPr>
          <w:p>
            <w:pPr>
              <w:pStyle w:val="9"/>
              <w:rPr>
                <w:rFonts w:hint="eastAsia" w:ascii="宋体"/>
                <w:sz w:val="14"/>
              </w:rPr>
            </w:pPr>
          </w:p>
        </w:tc>
      </w:tr>
    </w:tbl>
    <w:p>
      <w:pPr>
        <w:pStyle w:val="2"/>
        <w:rPr>
          <w:sz w:val="14"/>
        </w:rPr>
      </w:pPr>
    </w:p>
    <w:p>
      <w:pPr>
        <w:pStyle w:val="2"/>
        <w:rPr>
          <w:sz w:val="14"/>
        </w:rPr>
      </w:pPr>
    </w:p>
    <w:p>
      <w:pPr>
        <w:pStyle w:val="2"/>
        <w:rPr>
          <w:sz w:val="14"/>
        </w:rPr>
      </w:pPr>
    </w:p>
    <w:p>
      <w:pPr>
        <w:pStyle w:val="2"/>
        <w:rPr>
          <w:sz w:val="14"/>
        </w:rPr>
      </w:pPr>
    </w:p>
    <w:p>
      <w:pPr>
        <w:pStyle w:val="2"/>
        <w:rPr>
          <w:sz w:val="14"/>
        </w:rPr>
      </w:pPr>
    </w:p>
    <w:p>
      <w:pPr>
        <w:pStyle w:val="2"/>
        <w:rPr>
          <w:sz w:val="14"/>
        </w:rPr>
      </w:pPr>
    </w:p>
    <w:p>
      <w:pPr>
        <w:pStyle w:val="2"/>
        <w:rPr>
          <w:sz w:val="14"/>
        </w:rPr>
      </w:pPr>
    </w:p>
    <w:p>
      <w:pPr>
        <w:pStyle w:val="2"/>
        <w:rPr>
          <w:sz w:val="14"/>
        </w:rPr>
      </w:pPr>
    </w:p>
    <w:p>
      <w:pPr>
        <w:pStyle w:val="2"/>
        <w:rPr>
          <w:sz w:val="14"/>
        </w:rPr>
      </w:pPr>
    </w:p>
    <w:p>
      <w:pPr>
        <w:pStyle w:val="2"/>
        <w:rPr>
          <w:del w:id="12" w:author="王翠平" w:date="2022-10-18T11:19:00Z"/>
          <w:sz w:val="14"/>
        </w:rPr>
      </w:pPr>
    </w:p>
    <w:p>
      <w:pPr>
        <w:pStyle w:val="2"/>
        <w:rPr>
          <w:del w:id="13" w:author="王翠平" w:date="2022-10-18T11:19:00Z"/>
          <w:sz w:val="14"/>
        </w:rPr>
      </w:pPr>
    </w:p>
    <w:p>
      <w:pPr>
        <w:spacing w:before="66"/>
        <w:ind w:right="0"/>
        <w:jc w:val="left"/>
        <w:rPr>
          <w:sz w:val="29"/>
        </w:rPr>
      </w:pPr>
    </w:p>
    <w:sectPr>
      <w:pgSz w:w="11900" w:h="16840"/>
      <w:pgMar w:top="1600" w:right="1020" w:bottom="280" w:left="9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王翠平">
    <w15:presenceInfo w15:providerId="None" w15:userId="王翠平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revisionView w:markup="0"/>
  <w:trackRevisions w:val="1"/>
  <w:documentProtection w:enforcement="0"/>
  <w:defaultTabStop w:val="720"/>
  <w:hyphenationZone w:val="36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I1MTVkMzBhZWJhMzQ1OWNjNjE3OTU5MWRhMTk1YzgifQ=="/>
    <w:docVar w:name="KGWebUrl" w:val="http://10.14.160.8/newoa/missive/kinggridOfficeServer.do?method=officeProcess"/>
  </w:docVars>
  <w:rsids>
    <w:rsidRoot w:val="00000000"/>
    <w:rsid w:val="00C66B81"/>
    <w:rsid w:val="09066D0C"/>
    <w:rsid w:val="177E3F91"/>
    <w:rsid w:val="215B383A"/>
    <w:rsid w:val="29BC2494"/>
    <w:rsid w:val="2D2A754E"/>
    <w:rsid w:val="2DA31D38"/>
    <w:rsid w:val="36F36781"/>
    <w:rsid w:val="3BF30018"/>
    <w:rsid w:val="3DDA28A3"/>
    <w:rsid w:val="4CBC3BAD"/>
    <w:rsid w:val="5283562A"/>
    <w:rsid w:val="5BF17CA8"/>
    <w:rsid w:val="7E3F60E7"/>
    <w:rsid w:val="E3EF6F48"/>
    <w:rsid w:val="E7BC55C3"/>
    <w:rsid w:val="FFE701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qFormat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itle"/>
    <w:basedOn w:val="1"/>
    <w:qFormat/>
    <w:uiPriority w:val="1"/>
    <w:pPr>
      <w:spacing w:line="1757" w:lineRule="exact"/>
      <w:ind w:left="953"/>
    </w:pPr>
    <w:rPr>
      <w:rFonts w:ascii="华文中宋" w:hAnsi="华文中宋" w:eastAsia="华文中宋" w:cs="华文中宋"/>
      <w:sz w:val="120"/>
      <w:szCs w:val="120"/>
    </w:r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</w:rPr>
  </w:style>
  <w:style w:type="table" w:customStyle="1" w:styleId="10">
    <w:name w:val="Table Normal"/>
    <w:unhideWhenUsed/>
    <w:qFormat/>
    <w:uiPriority w:val="2"/>
    <w:tblPr>
      <w:tblStyle w:val="6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626</Words>
  <Characters>685</Characters>
  <TotalTime>25.3333333333333</TotalTime>
  <ScaleCrop>false</ScaleCrop>
  <LinksUpToDate>false</LinksUpToDate>
  <CharactersWithSpaces>706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2022-10-19T16:14:00Z</dcterms:created>
  <dc:creator>HP</dc:creator>
  <cp:lastModifiedBy>黄嘉静</cp:lastModifiedBy>
  <dcterms:modified xsi:type="dcterms:W3CDTF">2022-10-19T06:57:15Z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2022-10-18T08:00:00Z</vt:filetime>
  </property>
  <property fmtid="{D5CDD505-2E9C-101B-9397-08002B2CF9AE}" pid="3" name="Creator">
    <vt:lpwstr>Suwell PDF convertor</vt:lpwstr>
  </property>
  <property fmtid="{D5CDD505-2E9C-101B-9397-08002B2CF9AE}" pid="4" name="LastSaved">
    <vt:filetime>2022-10-19T08:00:00Z</vt:filetime>
  </property>
  <property fmtid="{D5CDD505-2E9C-101B-9397-08002B2CF9AE}" pid="5" name="KSOProductBuildVer">
    <vt:lpwstr>2052-11.8.6.8810</vt:lpwstr>
  </property>
  <property fmtid="{D5CDD505-2E9C-101B-9397-08002B2CF9AE}" pid="6" name="ICV">
    <vt:lpwstr>F0B3DEF71CC04B13AAF870483966D624</vt:lpwstr>
  </property>
</Properties>
</file>