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480" w:lineRule="atLeast"/>
        <w:jc w:val="center"/>
        <w:rPr>
          <w:rFonts w:ascii="宋体" w:hAnsi="宋体" w:eastAsia="宋体" w:cs="宋体"/>
          <w:lang w:eastAsia="zh-Hans"/>
        </w:rPr>
        <w:pPrChange w:id="0" w:author="姚杏明" w:date="2022-09-02T15:46:03Z">
          <w:pPr>
            <w:jc w:val="center"/>
          </w:pPr>
        </w:pPrChange>
      </w:pPr>
      <w:r>
        <w:rPr>
          <w:rFonts w:hint="eastAsia" w:ascii="华文中宋" w:hAnsi="华文中宋" w:eastAsia="华文中宋" w:cs="华文中宋"/>
          <w:sz w:val="44"/>
          <w:szCs w:val="44"/>
          <w:lang w:eastAsia="zh-Hans"/>
        </w:rPr>
        <w:t>绩效目标表</w:t>
      </w:r>
    </w:p>
    <w:tbl>
      <w:tblPr>
        <w:tblStyle w:val="8"/>
        <w:tblW w:w="878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1125"/>
        <w:gridCol w:w="1346"/>
        <w:gridCol w:w="1754"/>
        <w:gridCol w:w="1591"/>
        <w:gridCol w:w="13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noWrap w:val="0"/>
            <w:vAlign w:val="center"/>
          </w:tcPr>
          <w:p>
            <w:pPr>
              <w:snapToGrid w:val="0"/>
              <w:spacing w:line="480" w:lineRule="atLeas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Hans"/>
              </w:rPr>
              <w:pPrChange w:id="1" w:author="姚杏明" w:date="2022-09-02T15:46:03Z">
                <w:pPr>
                  <w:jc w:val="center"/>
                </w:pPr>
              </w:pPrChange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Hans"/>
              </w:rPr>
              <w:t>项目名称</w:t>
            </w:r>
          </w:p>
        </w:tc>
        <w:tc>
          <w:tcPr>
            <w:tcW w:w="7116" w:type="dxa"/>
            <w:gridSpan w:val="5"/>
            <w:noWrap w:val="0"/>
            <w:vAlign w:val="center"/>
          </w:tcPr>
          <w:p>
            <w:pPr>
              <w:snapToGrid w:val="0"/>
              <w:spacing w:line="480" w:lineRule="atLeast"/>
              <w:jc w:val="center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  <w:pPrChange w:id="2" w:author="姚杏明" w:date="2022-09-02T15:46:03Z">
                <w:pPr>
                  <w:jc w:val="center"/>
                </w:pPr>
              </w:pPrChange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/>
              </w:rPr>
              <w:t>2022年中央补助地方国家电影事业发展专项资金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noWrap w:val="0"/>
            <w:vAlign w:val="center"/>
          </w:tcPr>
          <w:p>
            <w:pPr>
              <w:snapToGrid w:val="0"/>
              <w:spacing w:line="480" w:lineRule="atLeas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Hans"/>
              </w:rPr>
              <w:pPrChange w:id="3" w:author="姚杏明" w:date="2022-09-02T15:46:03Z">
                <w:pPr>
                  <w:jc w:val="center"/>
                </w:pPr>
              </w:pPrChange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Hans"/>
              </w:rPr>
              <w:t>资金类型</w:t>
            </w:r>
          </w:p>
        </w:tc>
        <w:tc>
          <w:tcPr>
            <w:tcW w:w="7116" w:type="dxa"/>
            <w:gridSpan w:val="5"/>
            <w:noWrap w:val="0"/>
            <w:vAlign w:val="center"/>
          </w:tcPr>
          <w:p>
            <w:pPr>
              <w:snapToGrid w:val="0"/>
              <w:spacing w:line="480" w:lineRule="atLeas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Hans"/>
              </w:rPr>
              <w:pPrChange w:id="4" w:author="姚杏明" w:date="2022-09-02T15:46:03Z">
                <w:pPr>
                  <w:jc w:val="center"/>
                </w:pPr>
              </w:pPrChange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Hans"/>
              </w:rPr>
              <w:t>中央级财政专项资金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noWrap w:val="0"/>
            <w:vAlign w:val="center"/>
          </w:tcPr>
          <w:p>
            <w:pPr>
              <w:snapToGrid w:val="0"/>
              <w:spacing w:line="480" w:lineRule="atLeas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Hans"/>
              </w:rPr>
              <w:pPrChange w:id="5" w:author="姚杏明" w:date="2022-09-02T15:46:03Z">
                <w:pPr>
                  <w:jc w:val="center"/>
                </w:pPr>
              </w:pPrChange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Hans"/>
              </w:rPr>
              <w:t>项目等级</w:t>
            </w:r>
          </w:p>
        </w:tc>
        <w:tc>
          <w:tcPr>
            <w:tcW w:w="7116" w:type="dxa"/>
            <w:gridSpan w:val="5"/>
            <w:noWrap w:val="0"/>
            <w:vAlign w:val="center"/>
          </w:tcPr>
          <w:p>
            <w:pPr>
              <w:snapToGrid w:val="0"/>
              <w:spacing w:line="480" w:lineRule="atLeas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Hans"/>
              </w:rPr>
              <w:pPrChange w:id="6" w:author="姚杏明" w:date="2022-09-02T15:46:03Z">
                <w:pPr>
                  <w:jc w:val="center"/>
                </w:pPr>
              </w:pPrChange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一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Hans"/>
              </w:rPr>
              <w:t>级项目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noWrap w:val="0"/>
            <w:vAlign w:val="center"/>
          </w:tcPr>
          <w:p>
            <w:pPr>
              <w:snapToGrid w:val="0"/>
              <w:spacing w:line="480" w:lineRule="atLeas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Hans"/>
              </w:rPr>
              <w:pPrChange w:id="7" w:author="姚杏明" w:date="2022-09-02T15:46:03Z">
                <w:pPr>
                  <w:jc w:val="center"/>
                </w:pPr>
              </w:pPrChange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Hans"/>
              </w:rPr>
              <w:t>省级主管部门</w:t>
            </w:r>
          </w:p>
        </w:tc>
        <w:tc>
          <w:tcPr>
            <w:tcW w:w="2471" w:type="dxa"/>
            <w:gridSpan w:val="2"/>
            <w:noWrap w:val="0"/>
            <w:vAlign w:val="center"/>
          </w:tcPr>
          <w:p>
            <w:pPr>
              <w:snapToGrid w:val="0"/>
              <w:spacing w:line="480" w:lineRule="atLeas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Hans"/>
              </w:rPr>
              <w:pPrChange w:id="8" w:author="姚杏明" w:date="2022-09-02T15:46:03Z">
                <w:pPr>
                  <w:jc w:val="center"/>
                </w:pPr>
              </w:pPrChange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Hans"/>
              </w:rPr>
              <w:t>广东省委宣传部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snapToGrid w:val="0"/>
              <w:spacing w:line="480" w:lineRule="atLeas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Hans"/>
              </w:rPr>
              <w:pPrChange w:id="9" w:author="姚杏明" w:date="2022-09-02T15:46:03Z">
                <w:pPr>
                  <w:jc w:val="center"/>
                </w:pPr>
              </w:pPrChange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Hans"/>
              </w:rPr>
              <w:t>申报部门</w:t>
            </w:r>
          </w:p>
        </w:tc>
        <w:tc>
          <w:tcPr>
            <w:tcW w:w="2891" w:type="dxa"/>
            <w:gridSpan w:val="2"/>
            <w:noWrap w:val="0"/>
            <w:vAlign w:val="center"/>
          </w:tcPr>
          <w:p>
            <w:pPr>
              <w:snapToGrid w:val="0"/>
              <w:spacing w:line="480" w:lineRule="atLeas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Hans"/>
              </w:rPr>
              <w:pPrChange w:id="10" w:author="姚杏明" w:date="2022-09-02T15:46:03Z">
                <w:pPr>
                  <w:jc w:val="center"/>
                </w:pPr>
              </w:pPrChange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Hans"/>
              </w:rPr>
              <w:t>广东省委宣传部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noWrap w:val="0"/>
            <w:vAlign w:val="center"/>
          </w:tcPr>
          <w:p>
            <w:pPr>
              <w:snapToGrid w:val="0"/>
              <w:spacing w:line="480" w:lineRule="atLeas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Hans"/>
              </w:rPr>
              <w:pPrChange w:id="11" w:author="姚杏明" w:date="2022-09-02T15:46:03Z">
                <w:pPr>
                  <w:jc w:val="center"/>
                </w:pPr>
              </w:pPrChange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Hans"/>
              </w:rPr>
              <w:t>实施期限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snapToGrid w:val="0"/>
              <w:spacing w:line="480" w:lineRule="atLeas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Hans"/>
              </w:rPr>
              <w:pPrChange w:id="12" w:author="姚杏明" w:date="2022-09-02T15:46:03Z">
                <w:pPr>
                  <w:jc w:val="center"/>
                </w:pPr>
              </w:pPrChange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Hans"/>
              </w:rPr>
              <w:t>起始年度</w:t>
            </w:r>
          </w:p>
        </w:tc>
        <w:tc>
          <w:tcPr>
            <w:tcW w:w="1346" w:type="dxa"/>
            <w:noWrap w:val="0"/>
            <w:vAlign w:val="center"/>
          </w:tcPr>
          <w:p>
            <w:pPr>
              <w:snapToGrid w:val="0"/>
              <w:spacing w:line="480" w:lineRule="atLeas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Hans"/>
              </w:rPr>
              <w:pPrChange w:id="13" w:author="姚杏明" w:date="2022-09-02T15:46:03Z">
                <w:pPr>
                  <w:jc w:val="center"/>
                </w:pPr>
              </w:pPrChange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Hans"/>
              </w:rPr>
              <w:t>2022年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snapToGrid w:val="0"/>
              <w:spacing w:line="480" w:lineRule="atLeas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Hans"/>
              </w:rPr>
              <w:pPrChange w:id="14" w:author="姚杏明" w:date="2022-09-02T15:46:03Z">
                <w:pPr>
                  <w:jc w:val="center"/>
                </w:pPr>
              </w:pPrChange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Hans"/>
              </w:rPr>
              <w:t>到期年度</w:t>
            </w:r>
          </w:p>
        </w:tc>
        <w:tc>
          <w:tcPr>
            <w:tcW w:w="2891" w:type="dxa"/>
            <w:gridSpan w:val="2"/>
            <w:noWrap w:val="0"/>
            <w:vAlign w:val="center"/>
          </w:tcPr>
          <w:p>
            <w:pPr>
              <w:snapToGrid w:val="0"/>
              <w:spacing w:line="480" w:lineRule="atLeas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Hans"/>
              </w:rPr>
              <w:pPrChange w:id="15" w:author="姚杏明" w:date="2022-09-02T15:46:03Z">
                <w:pPr>
                  <w:jc w:val="center"/>
                </w:pPr>
              </w:pPrChange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Hans"/>
              </w:rPr>
              <w:t>202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Hans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noWrap w:val="0"/>
            <w:vAlign w:val="center"/>
          </w:tcPr>
          <w:p>
            <w:pPr>
              <w:snapToGrid w:val="0"/>
              <w:spacing w:line="480" w:lineRule="atLeas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Hans"/>
              </w:rPr>
              <w:pPrChange w:id="16" w:author="姚杏明" w:date="2022-09-02T15:46:03Z">
                <w:pPr>
                  <w:jc w:val="center"/>
                </w:pPr>
              </w:pPrChange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Hans"/>
              </w:rPr>
              <w:t>资金需求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snapToGrid w:val="0"/>
              <w:spacing w:line="480" w:lineRule="atLeas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Hans"/>
              </w:rPr>
              <w:pPrChange w:id="17" w:author="姚杏明" w:date="2022-09-02T15:46:03Z">
                <w:pPr>
                  <w:jc w:val="center"/>
                </w:pPr>
              </w:pPrChange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Hans"/>
              </w:rPr>
              <w:t>总金额</w:t>
            </w:r>
          </w:p>
        </w:tc>
        <w:tc>
          <w:tcPr>
            <w:tcW w:w="1346" w:type="dxa"/>
            <w:noWrap w:val="0"/>
            <w:vAlign w:val="center"/>
          </w:tcPr>
          <w:p>
            <w:pPr>
              <w:snapToGrid w:val="0"/>
              <w:spacing w:line="480" w:lineRule="atLeas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Hans"/>
              </w:rPr>
              <w:pPrChange w:id="18" w:author="姚杏明" w:date="2022-09-02T15:46:03Z">
                <w:pPr>
                  <w:jc w:val="center"/>
                </w:pPr>
              </w:pPrChange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113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Hans"/>
              </w:rPr>
              <w:t>万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snapToGrid w:val="0"/>
              <w:spacing w:line="480" w:lineRule="atLeas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Hans"/>
              </w:rPr>
              <w:pPrChange w:id="19" w:author="姚杏明" w:date="2022-09-02T15:46:03Z">
                <w:pPr>
                  <w:jc w:val="center"/>
                </w:pPr>
              </w:pPrChange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Hans"/>
              </w:rPr>
              <w:t>当年度金额</w:t>
            </w:r>
          </w:p>
        </w:tc>
        <w:tc>
          <w:tcPr>
            <w:tcW w:w="2891" w:type="dxa"/>
            <w:gridSpan w:val="2"/>
            <w:noWrap w:val="0"/>
            <w:vAlign w:val="center"/>
          </w:tcPr>
          <w:p>
            <w:pPr>
              <w:snapToGrid w:val="0"/>
              <w:spacing w:line="480" w:lineRule="atLeas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Hans"/>
              </w:rPr>
              <w:pPrChange w:id="20" w:author="姚杏明" w:date="2022-09-02T15:46:03Z">
                <w:pPr>
                  <w:jc w:val="center"/>
                </w:pPr>
              </w:pPrChange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113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Hans"/>
              </w:rPr>
              <w:t>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noWrap w:val="0"/>
            <w:vAlign w:val="center"/>
          </w:tcPr>
          <w:p>
            <w:pPr>
              <w:snapToGrid w:val="0"/>
              <w:spacing w:line="48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Hans"/>
              </w:rPr>
              <w:pPrChange w:id="21" w:author="姚杏明" w:date="2022-09-02T15:46:03Z">
                <w:pPr>
                  <w:jc w:val="center"/>
                </w:pPr>
              </w:pPrChange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Hans"/>
              </w:rPr>
              <w:t>项目概述</w:t>
            </w:r>
          </w:p>
          <w:p>
            <w:pPr>
              <w:snapToGrid w:val="0"/>
              <w:spacing w:line="48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Hans"/>
              </w:rPr>
              <w:pPrChange w:id="22" w:author="姚杏明" w:date="2022-09-02T15:46:03Z">
                <w:pPr>
                  <w:jc w:val="center"/>
                </w:pPr>
              </w:pPrChange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Hans"/>
              </w:rPr>
              <w:t>（用途范围）</w:t>
            </w:r>
          </w:p>
        </w:tc>
        <w:tc>
          <w:tcPr>
            <w:tcW w:w="7116" w:type="dxa"/>
            <w:gridSpan w:val="5"/>
            <w:noWrap w:val="0"/>
            <w:vAlign w:val="center"/>
          </w:tcPr>
          <w:p>
            <w:pPr>
              <w:numPr>
                <w:ilvl w:val="0"/>
                <w:numId w:val="0"/>
              </w:numPr>
              <w:snapToGrid w:val="0"/>
              <w:spacing w:line="480" w:lineRule="atLeast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pPrChange w:id="23" w:author="姚杏明" w:date="2022-09-02T15:46:03Z">
                <w:pPr>
                  <w:numPr>
                    <w:ilvl w:val="0"/>
                    <w:numId w:val="0"/>
                  </w:numPr>
                  <w:jc w:val="left"/>
                </w:pPr>
              </w:pPrChange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资助县城和乡镇影院建设、奖励2021年度影院放映国产影片达标项目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113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万元</w:t>
            </w:r>
          </w:p>
          <w:p>
            <w:pPr>
              <w:pStyle w:val="2"/>
              <w:numPr>
                <w:ilvl w:val="0"/>
                <w:numId w:val="0"/>
              </w:numPr>
              <w:snapToGrid w:val="0"/>
              <w:spacing w:line="480" w:lineRule="atLeast"/>
              <w:ind w:firstLine="420" w:firstLineChars="200"/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pPrChange w:id="24" w:author="姚杏明" w:date="2022-09-02T15:46:03Z">
                <w:pPr>
                  <w:pStyle w:val="2"/>
                  <w:numPr>
                    <w:ilvl w:val="0"/>
                    <w:numId w:val="0"/>
                  </w:numPr>
                  <w:ind w:firstLine="420" w:firstLineChars="200"/>
                </w:pPr>
              </w:pPrChange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noWrap w:val="0"/>
            <w:vAlign w:val="center"/>
          </w:tcPr>
          <w:p>
            <w:pPr>
              <w:snapToGrid w:val="0"/>
              <w:spacing w:line="480" w:lineRule="atLeas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Hans"/>
              </w:rPr>
              <w:pPrChange w:id="25" w:author="姚杏明" w:date="2022-09-02T15:46:03Z">
                <w:pPr>
                  <w:jc w:val="center"/>
                </w:pPr>
              </w:pPrChange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Hans"/>
              </w:rPr>
              <w:t>申报理由</w:t>
            </w:r>
          </w:p>
          <w:p>
            <w:pPr>
              <w:snapToGrid w:val="0"/>
              <w:spacing w:line="480" w:lineRule="atLeas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Hans"/>
              </w:rPr>
              <w:pPrChange w:id="26" w:author="姚杏明" w:date="2022-09-02T15:46:03Z">
                <w:pPr>
                  <w:jc w:val="center"/>
                </w:pPr>
              </w:pPrChange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Hans"/>
              </w:rPr>
              <w:t>（政策依据）</w:t>
            </w:r>
          </w:p>
        </w:tc>
        <w:tc>
          <w:tcPr>
            <w:tcW w:w="7116" w:type="dxa"/>
            <w:gridSpan w:val="5"/>
            <w:noWrap w:val="0"/>
            <w:vAlign w:val="center"/>
          </w:tcPr>
          <w:p>
            <w:pPr>
              <w:numPr>
                <w:ilvl w:val="0"/>
                <w:numId w:val="0"/>
              </w:numPr>
              <w:snapToGrid w:val="0"/>
              <w:spacing w:line="480" w:lineRule="atLeast"/>
              <w:jc w:val="left"/>
              <w:rPr>
                <w:rFonts w:hint="eastAsia" w:ascii="仿宋_GB2312" w:hAnsi="仿宋_GB2312" w:eastAsia="仿宋_GB2312" w:cs="仿宋_GB2312"/>
                <w:color w:val="0070C0"/>
                <w:sz w:val="21"/>
                <w:szCs w:val="21"/>
                <w:lang w:eastAsia="zh-CN"/>
              </w:rPr>
              <w:pPrChange w:id="27" w:author="姚杏明" w:date="2022-09-02T15:46:03Z">
                <w:pPr>
                  <w:numPr>
                    <w:ilvl w:val="0"/>
                    <w:numId w:val="0"/>
                  </w:numPr>
                  <w:jc w:val="left"/>
                </w:pPr>
              </w:pPrChange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根据《财政部中央宣传部关于印发&lt;中央级国家电影事业发展专项资金预算管理办法&gt; 的通知》（财教〔2019〕260号）的有关规定和《财政部关于提前下达2022年中央补助地方国家电影事业发展专项资金预算的通知》（财教〔2021〕244 号）的有关要求，结合我省电影工作实际，2022年中央补助地方国家电影事业发展专项资金（第二批）拟资助2021年新建乡镇影院和奖励2021年度影院放映国产影片达标项目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113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万元。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noWrap w:val="0"/>
            <w:vAlign w:val="center"/>
          </w:tcPr>
          <w:p>
            <w:pPr>
              <w:snapToGrid w:val="0"/>
              <w:spacing w:line="480" w:lineRule="atLeas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Hans"/>
              </w:rPr>
              <w:pPrChange w:id="28" w:author="姚杏明" w:date="2022-09-02T15:46:03Z">
                <w:pPr>
                  <w:jc w:val="center"/>
                </w:pPr>
              </w:pPrChange>
            </w:pPr>
          </w:p>
        </w:tc>
        <w:tc>
          <w:tcPr>
            <w:tcW w:w="4225" w:type="dxa"/>
            <w:gridSpan w:val="3"/>
            <w:noWrap w:val="0"/>
            <w:vAlign w:val="center"/>
          </w:tcPr>
          <w:p>
            <w:pPr>
              <w:snapToGrid w:val="0"/>
              <w:spacing w:line="48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Hans"/>
              </w:rPr>
              <w:pPrChange w:id="29" w:author="姚杏明" w:date="2022-09-02T15:46:03Z">
                <w:pPr>
                  <w:jc w:val="center"/>
                </w:pPr>
              </w:pPrChange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Hans"/>
              </w:rPr>
              <w:t>实施期目标（跨年度项目需填写）</w:t>
            </w:r>
          </w:p>
        </w:tc>
        <w:tc>
          <w:tcPr>
            <w:tcW w:w="2891" w:type="dxa"/>
            <w:gridSpan w:val="2"/>
            <w:noWrap w:val="0"/>
            <w:vAlign w:val="center"/>
          </w:tcPr>
          <w:p>
            <w:pPr>
              <w:snapToGrid w:val="0"/>
              <w:spacing w:line="48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Hans"/>
              </w:rPr>
              <w:pPrChange w:id="30" w:author="姚杏明" w:date="2022-09-02T15:46:03Z">
                <w:pPr>
                  <w:jc w:val="center"/>
                </w:pPr>
              </w:pPrChange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Hans"/>
              </w:rPr>
              <w:t>当年度目标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1" w:hRule="atLeast"/>
        </w:trPr>
        <w:tc>
          <w:tcPr>
            <w:tcW w:w="1668" w:type="dxa"/>
            <w:noWrap w:val="0"/>
            <w:vAlign w:val="center"/>
          </w:tcPr>
          <w:p>
            <w:pPr>
              <w:snapToGrid w:val="0"/>
              <w:spacing w:line="480" w:lineRule="atLeas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Hans"/>
              </w:rPr>
              <w:pPrChange w:id="31" w:author="姚杏明" w:date="2022-09-02T15:46:03Z">
                <w:pPr>
                  <w:jc w:val="center"/>
                </w:pPr>
              </w:pPrChange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Hans"/>
              </w:rPr>
              <w:t>总</w:t>
            </w:r>
          </w:p>
          <w:p>
            <w:pPr>
              <w:snapToGrid w:val="0"/>
              <w:spacing w:line="480" w:lineRule="atLeas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Hans"/>
              </w:rPr>
              <w:pPrChange w:id="32" w:author="姚杏明" w:date="2022-09-02T15:46:03Z">
                <w:pPr>
                  <w:jc w:val="center"/>
                </w:pPr>
              </w:pPrChange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Hans"/>
              </w:rPr>
              <w:t>体</w:t>
            </w:r>
          </w:p>
          <w:p>
            <w:pPr>
              <w:snapToGrid w:val="0"/>
              <w:spacing w:line="480" w:lineRule="atLeas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Hans"/>
              </w:rPr>
              <w:pPrChange w:id="33" w:author="姚杏明" w:date="2022-09-02T15:46:03Z">
                <w:pPr>
                  <w:jc w:val="center"/>
                </w:pPr>
              </w:pPrChange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Hans"/>
              </w:rPr>
              <w:t>目</w:t>
            </w:r>
          </w:p>
          <w:p>
            <w:pPr>
              <w:snapToGrid w:val="0"/>
              <w:spacing w:line="480" w:lineRule="atLeas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Hans"/>
              </w:rPr>
              <w:pPrChange w:id="34" w:author="姚杏明" w:date="2022-09-02T15:46:03Z">
                <w:pPr>
                  <w:jc w:val="center"/>
                </w:pPr>
              </w:pPrChange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Hans"/>
              </w:rPr>
              <w:t>标</w:t>
            </w:r>
          </w:p>
        </w:tc>
        <w:tc>
          <w:tcPr>
            <w:tcW w:w="4225" w:type="dxa"/>
            <w:gridSpan w:val="3"/>
            <w:noWrap w:val="0"/>
            <w:vAlign w:val="center"/>
          </w:tcPr>
          <w:p>
            <w:pPr>
              <w:snapToGrid w:val="0"/>
              <w:spacing w:line="480" w:lineRule="atLeast"/>
              <w:jc w:val="lef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Hans"/>
              </w:rPr>
              <w:pPrChange w:id="35" w:author="姚杏明" w:date="2022-09-02T15:46:03Z">
                <w:pPr>
                  <w:jc w:val="left"/>
                </w:pPr>
              </w:pPrChange>
            </w:pPr>
          </w:p>
        </w:tc>
        <w:tc>
          <w:tcPr>
            <w:tcW w:w="2891" w:type="dxa"/>
            <w:gridSpan w:val="2"/>
            <w:noWrap w:val="0"/>
            <w:vAlign w:val="center"/>
          </w:tcPr>
          <w:p>
            <w:pPr>
              <w:snapToGrid w:val="0"/>
              <w:spacing w:line="480" w:lineRule="atLeast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pPrChange w:id="36" w:author="姚杏明" w:date="2022-09-02T15:46:03Z">
                <w:pPr/>
              </w:pPrChange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 xml:space="preserve">目标1：在影院受疫情影响损失严重的情况下，确保2022年度注销影院占比不超过10%。 </w:t>
            </w:r>
          </w:p>
          <w:p>
            <w:pPr>
              <w:snapToGrid w:val="0"/>
              <w:spacing w:line="480" w:lineRule="atLeast"/>
              <w:rPr>
                <w:rFonts w:hint="default" w:ascii="Calibri" w:hAnsi="Calibri" w:eastAsia="仿宋_GB2312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  <w:pPrChange w:id="37" w:author="姚杏明" w:date="2022-09-02T15:46:03Z">
                <w:pPr/>
              </w:pPrChange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目标2：到2022年底，全市影院总数达到280家。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noWrap w:val="0"/>
            <w:vAlign w:val="center"/>
          </w:tcPr>
          <w:p>
            <w:pPr>
              <w:snapToGrid w:val="0"/>
              <w:spacing w:line="480" w:lineRule="atLeas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Hans"/>
              </w:rPr>
              <w:pPrChange w:id="38" w:author="姚杏明" w:date="2022-09-02T15:46:03Z">
                <w:pPr>
                  <w:jc w:val="center"/>
                </w:pPr>
              </w:pPrChange>
            </w:pPr>
          </w:p>
        </w:tc>
        <w:tc>
          <w:tcPr>
            <w:tcW w:w="1125" w:type="dxa"/>
            <w:noWrap w:val="0"/>
            <w:vAlign w:val="center"/>
          </w:tcPr>
          <w:p>
            <w:pPr>
              <w:snapToGrid w:val="0"/>
              <w:spacing w:line="48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Hans"/>
              </w:rPr>
              <w:pPrChange w:id="39" w:author="姚杏明" w:date="2022-09-02T15:46:03Z">
                <w:pPr>
                  <w:jc w:val="center"/>
                </w:pPr>
              </w:pPrChange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Hans"/>
              </w:rPr>
              <w:t>一级指标</w:t>
            </w:r>
          </w:p>
        </w:tc>
        <w:tc>
          <w:tcPr>
            <w:tcW w:w="1346" w:type="dxa"/>
            <w:noWrap w:val="0"/>
            <w:vAlign w:val="center"/>
          </w:tcPr>
          <w:p>
            <w:pPr>
              <w:snapToGrid w:val="0"/>
              <w:spacing w:line="48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Hans"/>
              </w:rPr>
              <w:pPrChange w:id="40" w:author="姚杏明" w:date="2022-09-02T15:46:03Z">
                <w:pPr>
                  <w:jc w:val="center"/>
                </w:pPr>
              </w:pPrChange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Hans"/>
              </w:rPr>
              <w:t>二级指标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snapToGrid w:val="0"/>
              <w:spacing w:line="48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Hans"/>
              </w:rPr>
              <w:pPrChange w:id="41" w:author="姚杏明" w:date="2022-09-02T15:46:03Z">
                <w:pPr>
                  <w:jc w:val="center"/>
                </w:pPr>
              </w:pPrChange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Hans"/>
              </w:rPr>
              <w:t>三级指标</w:t>
            </w:r>
          </w:p>
        </w:tc>
        <w:tc>
          <w:tcPr>
            <w:tcW w:w="1591" w:type="dxa"/>
            <w:noWrap w:val="0"/>
            <w:vAlign w:val="center"/>
          </w:tcPr>
          <w:p>
            <w:pPr>
              <w:snapToGrid w:val="0"/>
              <w:spacing w:line="48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Hans"/>
              </w:rPr>
              <w:pPrChange w:id="42" w:author="姚杏明" w:date="2022-09-02T15:46:03Z">
                <w:pPr>
                  <w:jc w:val="center"/>
                </w:pPr>
              </w:pPrChange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Hans"/>
              </w:rPr>
              <w:t>实施周期指标值</w:t>
            </w:r>
          </w:p>
        </w:tc>
        <w:tc>
          <w:tcPr>
            <w:tcW w:w="1300" w:type="dxa"/>
            <w:noWrap w:val="0"/>
            <w:vAlign w:val="center"/>
          </w:tcPr>
          <w:p>
            <w:pPr>
              <w:snapToGrid w:val="0"/>
              <w:spacing w:line="48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Hans"/>
              </w:rPr>
              <w:pPrChange w:id="43" w:author="姚杏明" w:date="2022-09-02T15:46:03Z">
                <w:pPr>
                  <w:jc w:val="center"/>
                </w:pPr>
              </w:pPrChange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Hans"/>
              </w:rPr>
              <w:t>当年度指标值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</w:trPr>
        <w:tc>
          <w:tcPr>
            <w:tcW w:w="1668" w:type="dxa"/>
            <w:vMerge w:val="restart"/>
            <w:noWrap w:val="0"/>
            <w:vAlign w:val="center"/>
          </w:tcPr>
          <w:p>
            <w:pPr>
              <w:snapToGrid w:val="0"/>
              <w:spacing w:line="480" w:lineRule="atLeas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Hans"/>
              </w:rPr>
              <w:pPrChange w:id="44" w:author="姚杏明" w:date="2022-09-02T15:46:03Z">
                <w:pPr>
                  <w:jc w:val="center"/>
                </w:pPr>
              </w:pPrChange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Hans"/>
              </w:rPr>
              <w:t>绩</w:t>
            </w:r>
          </w:p>
          <w:p>
            <w:pPr>
              <w:snapToGrid w:val="0"/>
              <w:spacing w:line="480" w:lineRule="atLeas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Hans"/>
              </w:rPr>
              <w:pPrChange w:id="45" w:author="姚杏明" w:date="2022-09-02T15:46:03Z">
                <w:pPr>
                  <w:jc w:val="center"/>
                </w:pPr>
              </w:pPrChange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Hans"/>
              </w:rPr>
              <w:t>效</w:t>
            </w:r>
          </w:p>
          <w:p>
            <w:pPr>
              <w:snapToGrid w:val="0"/>
              <w:spacing w:line="480" w:lineRule="atLeas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Hans"/>
              </w:rPr>
              <w:pPrChange w:id="46" w:author="姚杏明" w:date="2022-09-02T15:46:03Z">
                <w:pPr>
                  <w:jc w:val="center"/>
                </w:pPr>
              </w:pPrChange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Hans"/>
              </w:rPr>
              <w:t>指</w:t>
            </w:r>
          </w:p>
          <w:p>
            <w:pPr>
              <w:snapToGrid w:val="0"/>
              <w:spacing w:line="480" w:lineRule="atLeas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Hans"/>
              </w:rPr>
              <w:pPrChange w:id="47" w:author="姚杏明" w:date="2022-09-02T15:46:03Z">
                <w:pPr>
                  <w:jc w:val="center"/>
                </w:pPr>
              </w:pPrChange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Hans"/>
              </w:rPr>
              <w:t>标</w:t>
            </w:r>
          </w:p>
        </w:tc>
        <w:tc>
          <w:tcPr>
            <w:tcW w:w="1125" w:type="dxa"/>
            <w:vMerge w:val="restart"/>
            <w:noWrap w:val="0"/>
            <w:vAlign w:val="center"/>
          </w:tcPr>
          <w:p>
            <w:pPr>
              <w:snapToGrid w:val="0"/>
              <w:spacing w:line="48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Hans"/>
              </w:rPr>
              <w:pPrChange w:id="48" w:author="姚杏明" w:date="2022-09-02T15:46:03Z">
                <w:pPr>
                  <w:jc w:val="center"/>
                </w:pPr>
              </w:pPrChange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Hans"/>
              </w:rPr>
              <w:t>产</w:t>
            </w:r>
          </w:p>
          <w:p>
            <w:pPr>
              <w:snapToGrid w:val="0"/>
              <w:spacing w:line="48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Hans"/>
              </w:rPr>
              <w:pPrChange w:id="49" w:author="姚杏明" w:date="2022-09-02T15:46:03Z">
                <w:pPr>
                  <w:jc w:val="center"/>
                </w:pPr>
              </w:pPrChange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Hans"/>
              </w:rPr>
              <w:t>出</w:t>
            </w:r>
          </w:p>
          <w:p>
            <w:pPr>
              <w:snapToGrid w:val="0"/>
              <w:spacing w:line="48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Hans"/>
              </w:rPr>
              <w:pPrChange w:id="50" w:author="姚杏明" w:date="2022-09-02T15:46:03Z">
                <w:pPr>
                  <w:jc w:val="center"/>
                </w:pPr>
              </w:pPrChange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Hans"/>
              </w:rPr>
              <w:t>指</w:t>
            </w:r>
          </w:p>
          <w:p>
            <w:pPr>
              <w:snapToGrid w:val="0"/>
              <w:spacing w:line="48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Hans"/>
              </w:rPr>
              <w:pPrChange w:id="51" w:author="姚杏明" w:date="2022-09-02T15:46:03Z">
                <w:pPr>
                  <w:jc w:val="center"/>
                </w:pPr>
              </w:pPrChange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Hans"/>
              </w:rPr>
              <w:t>标</w:t>
            </w:r>
          </w:p>
        </w:tc>
        <w:tc>
          <w:tcPr>
            <w:tcW w:w="1346" w:type="dxa"/>
            <w:vMerge w:val="restart"/>
            <w:noWrap w:val="0"/>
            <w:vAlign w:val="center"/>
          </w:tcPr>
          <w:p>
            <w:pPr>
              <w:snapToGrid w:val="0"/>
              <w:spacing w:line="48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Hans"/>
              </w:rPr>
              <w:pPrChange w:id="52" w:author="姚杏明" w:date="2022-09-02T15:46:03Z">
                <w:pPr>
                  <w:jc w:val="center"/>
                </w:pPr>
              </w:pPrChange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Hans"/>
              </w:rPr>
              <w:t>数量指标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snapToGrid w:val="0"/>
              <w:spacing w:line="48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Hans"/>
              </w:rPr>
              <w:pPrChange w:id="53" w:author="姚杏明" w:date="2022-09-02T15:46:03Z">
                <w:pPr>
                  <w:jc w:val="center"/>
                </w:pPr>
              </w:pPrChange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Hans"/>
              </w:rPr>
              <w:t>影院放映国产影片场次</w:t>
            </w:r>
          </w:p>
        </w:tc>
        <w:tc>
          <w:tcPr>
            <w:tcW w:w="1591" w:type="dxa"/>
            <w:noWrap w:val="0"/>
            <w:vAlign w:val="center"/>
          </w:tcPr>
          <w:p>
            <w:pPr>
              <w:snapToGrid w:val="0"/>
              <w:spacing w:line="480" w:lineRule="atLeast"/>
              <w:jc w:val="center"/>
              <w:rPr>
                <w:rFonts w:hint="eastAsia" w:ascii="仿宋_GB2312" w:hAnsi="仿宋_GB2312" w:eastAsia="仿宋_GB2312" w:cs="仿宋_GB2312"/>
                <w:color w:val="0070C0"/>
                <w:sz w:val="21"/>
                <w:szCs w:val="21"/>
                <w:lang w:eastAsia="zh-Hans"/>
              </w:rPr>
              <w:pPrChange w:id="54" w:author="姚杏明" w:date="2022-09-02T15:46:03Z">
                <w:pPr>
                  <w:jc w:val="center"/>
                </w:pPr>
              </w:pPrChange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106万场</w:t>
            </w:r>
          </w:p>
        </w:tc>
        <w:tc>
          <w:tcPr>
            <w:tcW w:w="1300" w:type="dxa"/>
            <w:noWrap w:val="0"/>
            <w:vAlign w:val="center"/>
          </w:tcPr>
          <w:p>
            <w:pPr>
              <w:snapToGrid w:val="0"/>
              <w:spacing w:line="480" w:lineRule="atLeast"/>
              <w:jc w:val="center"/>
              <w:rPr>
                <w:rFonts w:hint="eastAsia" w:ascii="仿宋_GB2312" w:hAnsi="仿宋_GB2312" w:eastAsia="仿宋_GB2312" w:cs="仿宋_GB2312"/>
                <w:color w:val="0070C0"/>
                <w:sz w:val="21"/>
                <w:szCs w:val="21"/>
                <w:lang w:eastAsia="zh-Hans"/>
              </w:rPr>
              <w:pPrChange w:id="55" w:author="姚杏明" w:date="2022-09-02T15:46:03Z">
                <w:pPr>
                  <w:jc w:val="center"/>
                </w:pPr>
              </w:pPrChange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106万场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</w:trPr>
        <w:tc>
          <w:tcPr>
            <w:tcW w:w="1668" w:type="dxa"/>
            <w:vMerge w:val="continue"/>
            <w:noWrap w:val="0"/>
            <w:vAlign w:val="center"/>
          </w:tcPr>
          <w:p>
            <w:pPr>
              <w:snapToGrid w:val="0"/>
              <w:spacing w:line="480" w:lineRule="atLeas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Hans"/>
              </w:rPr>
              <w:pPrChange w:id="56" w:author="姚杏明" w:date="2022-09-02T15:46:03Z">
                <w:pPr>
                  <w:jc w:val="center"/>
                </w:pPr>
              </w:pPrChange>
            </w:pPr>
          </w:p>
        </w:tc>
        <w:tc>
          <w:tcPr>
            <w:tcW w:w="1125" w:type="dxa"/>
            <w:vMerge w:val="continue"/>
            <w:noWrap w:val="0"/>
            <w:vAlign w:val="center"/>
          </w:tcPr>
          <w:p>
            <w:pPr>
              <w:snapToGrid w:val="0"/>
              <w:spacing w:line="48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Hans"/>
              </w:rPr>
              <w:pPrChange w:id="57" w:author="姚杏明" w:date="2022-09-02T15:46:03Z">
                <w:pPr>
                  <w:jc w:val="center"/>
                </w:pPr>
              </w:pPrChange>
            </w:pPr>
          </w:p>
        </w:tc>
        <w:tc>
          <w:tcPr>
            <w:tcW w:w="1346" w:type="dxa"/>
            <w:vMerge w:val="continue"/>
            <w:noWrap w:val="0"/>
            <w:vAlign w:val="center"/>
          </w:tcPr>
          <w:p>
            <w:pPr>
              <w:snapToGrid w:val="0"/>
              <w:spacing w:line="48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Hans"/>
              </w:rPr>
              <w:pPrChange w:id="58" w:author="姚杏明" w:date="2022-09-02T15:46:03Z">
                <w:pPr>
                  <w:jc w:val="center"/>
                </w:pPr>
              </w:pPrChange>
            </w:pPr>
          </w:p>
        </w:tc>
        <w:tc>
          <w:tcPr>
            <w:tcW w:w="1754" w:type="dxa"/>
            <w:noWrap w:val="0"/>
            <w:vAlign w:val="center"/>
          </w:tcPr>
          <w:p>
            <w:pPr>
              <w:snapToGrid w:val="0"/>
              <w:spacing w:line="48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Hans"/>
              </w:rPr>
              <w:pPrChange w:id="59" w:author="姚杏明" w:date="2022-09-02T15:46:03Z">
                <w:pPr>
                  <w:jc w:val="center"/>
                </w:pPr>
              </w:pPrChange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Hans"/>
              </w:rPr>
              <w:t>影院放映国产影片家数</w:t>
            </w:r>
          </w:p>
        </w:tc>
        <w:tc>
          <w:tcPr>
            <w:tcW w:w="1591" w:type="dxa"/>
            <w:noWrap w:val="0"/>
            <w:vAlign w:val="center"/>
          </w:tcPr>
          <w:p>
            <w:pPr>
              <w:snapToGrid w:val="0"/>
              <w:spacing w:line="480" w:lineRule="atLeast"/>
              <w:jc w:val="center"/>
              <w:rPr>
                <w:rFonts w:hint="eastAsia" w:ascii="仿宋_GB2312" w:hAnsi="仿宋_GB2312" w:eastAsia="仿宋_GB2312" w:cs="仿宋_GB2312"/>
                <w:color w:val="0070C0"/>
                <w:sz w:val="21"/>
                <w:szCs w:val="21"/>
                <w:lang w:eastAsia="zh-Hans"/>
              </w:rPr>
              <w:pPrChange w:id="60" w:author="姚杏明" w:date="2022-09-02T15:46:03Z">
                <w:pPr>
                  <w:jc w:val="center"/>
                </w:pPr>
              </w:pPrChange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220家</w:t>
            </w:r>
          </w:p>
        </w:tc>
        <w:tc>
          <w:tcPr>
            <w:tcW w:w="1300" w:type="dxa"/>
            <w:noWrap w:val="0"/>
            <w:vAlign w:val="center"/>
          </w:tcPr>
          <w:p>
            <w:pPr>
              <w:snapToGrid w:val="0"/>
              <w:spacing w:line="480" w:lineRule="atLeast"/>
              <w:jc w:val="center"/>
              <w:rPr>
                <w:rFonts w:hint="eastAsia" w:ascii="仿宋_GB2312" w:hAnsi="仿宋_GB2312" w:eastAsia="仿宋_GB2312" w:cs="仿宋_GB2312"/>
                <w:color w:val="0070C0"/>
                <w:sz w:val="21"/>
                <w:szCs w:val="21"/>
                <w:lang w:eastAsia="zh-Hans"/>
              </w:rPr>
              <w:pPrChange w:id="61" w:author="姚杏明" w:date="2022-09-02T15:46:03Z">
                <w:pPr>
                  <w:jc w:val="center"/>
                </w:pPr>
              </w:pPrChange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220家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668" w:type="dxa"/>
            <w:vMerge w:val="continue"/>
            <w:noWrap w:val="0"/>
            <w:vAlign w:val="center"/>
          </w:tcPr>
          <w:p>
            <w:pPr>
              <w:snapToGrid w:val="0"/>
              <w:spacing w:line="480" w:lineRule="atLeas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Hans"/>
              </w:rPr>
              <w:pPrChange w:id="62" w:author="姚杏明" w:date="2022-09-02T15:46:03Z">
                <w:pPr>
                  <w:jc w:val="center"/>
                </w:pPr>
              </w:pPrChange>
            </w:pPr>
          </w:p>
        </w:tc>
        <w:tc>
          <w:tcPr>
            <w:tcW w:w="1125" w:type="dxa"/>
            <w:vMerge w:val="continue"/>
            <w:noWrap w:val="0"/>
            <w:vAlign w:val="center"/>
          </w:tcPr>
          <w:p>
            <w:pPr>
              <w:snapToGrid w:val="0"/>
              <w:spacing w:line="48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Hans"/>
              </w:rPr>
              <w:pPrChange w:id="63" w:author="姚杏明" w:date="2022-09-02T15:46:03Z">
                <w:pPr>
                  <w:jc w:val="center"/>
                </w:pPr>
              </w:pPrChange>
            </w:pPr>
          </w:p>
        </w:tc>
        <w:tc>
          <w:tcPr>
            <w:tcW w:w="1346" w:type="dxa"/>
            <w:noWrap w:val="0"/>
            <w:vAlign w:val="center"/>
          </w:tcPr>
          <w:p>
            <w:pPr>
              <w:snapToGrid w:val="0"/>
              <w:spacing w:line="48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Hans"/>
              </w:rPr>
              <w:pPrChange w:id="64" w:author="姚杏明" w:date="2022-09-02T15:46:03Z">
                <w:pPr>
                  <w:jc w:val="center"/>
                </w:pPr>
              </w:pPrChange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Hans"/>
              </w:rPr>
              <w:t>质量指标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snapToGrid w:val="0"/>
              <w:spacing w:line="48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Hans"/>
              </w:rPr>
              <w:pPrChange w:id="65" w:author="姚杏明" w:date="2022-09-02T15:46:03Z">
                <w:pPr>
                  <w:jc w:val="center"/>
                </w:pPr>
              </w:pPrChange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Hans"/>
              </w:rPr>
              <w:t>放映国产影片票房收入占比</w:t>
            </w:r>
          </w:p>
        </w:tc>
        <w:tc>
          <w:tcPr>
            <w:tcW w:w="1591" w:type="dxa"/>
            <w:noWrap w:val="0"/>
            <w:vAlign w:val="center"/>
          </w:tcPr>
          <w:p>
            <w:pPr>
              <w:snapToGrid w:val="0"/>
              <w:spacing w:line="480" w:lineRule="atLeast"/>
              <w:jc w:val="center"/>
              <w:rPr>
                <w:rFonts w:hint="eastAsia" w:ascii="仿宋_GB2312" w:hAnsi="仿宋_GB2312" w:eastAsia="仿宋_GB2312" w:cs="仿宋_GB2312"/>
                <w:color w:val="0070C0"/>
                <w:sz w:val="21"/>
                <w:szCs w:val="21"/>
                <w:lang w:eastAsia="zh-Hans"/>
              </w:rPr>
              <w:pPrChange w:id="66" w:author="姚杏明" w:date="2022-09-02T15:46:03Z">
                <w:pPr>
                  <w:jc w:val="center"/>
                </w:pPr>
              </w:pPrChange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Hans"/>
              </w:rPr>
              <w:t>≧60%</w:t>
            </w:r>
          </w:p>
        </w:tc>
        <w:tc>
          <w:tcPr>
            <w:tcW w:w="1300" w:type="dxa"/>
            <w:noWrap w:val="0"/>
            <w:vAlign w:val="center"/>
          </w:tcPr>
          <w:p>
            <w:pPr>
              <w:snapToGrid w:val="0"/>
              <w:spacing w:line="480" w:lineRule="atLeast"/>
              <w:jc w:val="center"/>
              <w:rPr>
                <w:rFonts w:hint="eastAsia" w:ascii="仿宋_GB2312" w:hAnsi="仿宋_GB2312" w:eastAsia="仿宋_GB2312" w:cs="仿宋_GB2312"/>
                <w:color w:val="0070C0"/>
                <w:sz w:val="21"/>
                <w:szCs w:val="21"/>
                <w:lang w:eastAsia="zh-Hans"/>
              </w:rPr>
              <w:pPrChange w:id="67" w:author="姚杏明" w:date="2022-09-02T15:46:03Z">
                <w:pPr>
                  <w:jc w:val="center"/>
                </w:pPr>
              </w:pPrChange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Hans"/>
              </w:rPr>
              <w:t>≧60%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atLeast"/>
        </w:trPr>
        <w:tc>
          <w:tcPr>
            <w:tcW w:w="1668" w:type="dxa"/>
            <w:vMerge w:val="continue"/>
            <w:noWrap w:val="0"/>
            <w:vAlign w:val="center"/>
          </w:tcPr>
          <w:p>
            <w:pPr>
              <w:snapToGrid w:val="0"/>
              <w:spacing w:line="480" w:lineRule="atLeas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Hans"/>
              </w:rPr>
              <w:pPrChange w:id="68" w:author="姚杏明" w:date="2022-09-02T15:46:03Z">
                <w:pPr>
                  <w:jc w:val="center"/>
                </w:pPr>
              </w:pPrChange>
            </w:pPr>
          </w:p>
        </w:tc>
        <w:tc>
          <w:tcPr>
            <w:tcW w:w="1125" w:type="dxa"/>
            <w:vMerge w:val="continue"/>
            <w:noWrap w:val="0"/>
            <w:vAlign w:val="center"/>
          </w:tcPr>
          <w:p>
            <w:pPr>
              <w:snapToGrid w:val="0"/>
              <w:spacing w:line="48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Hans"/>
              </w:rPr>
              <w:pPrChange w:id="69" w:author="姚杏明" w:date="2022-09-02T15:46:03Z">
                <w:pPr>
                  <w:jc w:val="center"/>
                </w:pPr>
              </w:pPrChange>
            </w:pPr>
          </w:p>
        </w:tc>
        <w:tc>
          <w:tcPr>
            <w:tcW w:w="1346" w:type="dxa"/>
            <w:noWrap w:val="0"/>
            <w:vAlign w:val="center"/>
          </w:tcPr>
          <w:p>
            <w:pPr>
              <w:snapToGrid w:val="0"/>
              <w:spacing w:line="480" w:lineRule="atLeast"/>
              <w:jc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pPrChange w:id="70" w:author="姚杏明" w:date="2022-09-02T15:46:03Z">
                <w:pPr>
                  <w:jc w:val="center"/>
                </w:pPr>
              </w:pPrChange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成本指标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snapToGrid w:val="0"/>
              <w:spacing w:line="48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Hans"/>
              </w:rPr>
              <w:pPrChange w:id="71" w:author="姚杏明" w:date="2022-09-02T15:46:03Z">
                <w:pPr>
                  <w:jc w:val="center"/>
                </w:pPr>
              </w:pPrChange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Hans"/>
              </w:rPr>
              <w:t>乡镇影院覆盖率</w:t>
            </w:r>
          </w:p>
        </w:tc>
        <w:tc>
          <w:tcPr>
            <w:tcW w:w="1591" w:type="dxa"/>
            <w:noWrap w:val="0"/>
            <w:vAlign w:val="center"/>
          </w:tcPr>
          <w:p>
            <w:pPr>
              <w:snapToGrid w:val="0"/>
              <w:spacing w:line="480" w:lineRule="atLeast"/>
              <w:jc w:val="center"/>
              <w:rPr>
                <w:rFonts w:hint="eastAsia" w:ascii="仿宋_GB2312" w:hAnsi="仿宋_GB2312" w:eastAsia="仿宋_GB2312" w:cs="仿宋_GB2312"/>
                <w:color w:val="0070C0"/>
                <w:sz w:val="21"/>
                <w:szCs w:val="21"/>
                <w:lang w:eastAsia="zh-Hans"/>
              </w:rPr>
              <w:pPrChange w:id="72" w:author="姚杏明" w:date="2022-09-02T15:46:03Z">
                <w:pPr>
                  <w:jc w:val="center"/>
                </w:pPr>
              </w:pPrChange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Hans"/>
              </w:rPr>
              <w:t>≧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Hans"/>
              </w:rPr>
              <w:t>0%</w:t>
            </w:r>
          </w:p>
        </w:tc>
        <w:tc>
          <w:tcPr>
            <w:tcW w:w="1300" w:type="dxa"/>
            <w:noWrap w:val="0"/>
            <w:vAlign w:val="center"/>
          </w:tcPr>
          <w:p>
            <w:pPr>
              <w:snapToGrid w:val="0"/>
              <w:spacing w:line="480" w:lineRule="atLeast"/>
              <w:jc w:val="center"/>
              <w:rPr>
                <w:rFonts w:hint="eastAsia" w:ascii="仿宋_GB2312" w:hAnsi="仿宋_GB2312" w:eastAsia="仿宋_GB2312" w:cs="仿宋_GB2312"/>
                <w:color w:val="0070C0"/>
                <w:sz w:val="21"/>
                <w:szCs w:val="21"/>
                <w:lang w:eastAsia="zh-Hans"/>
              </w:rPr>
              <w:pPrChange w:id="73" w:author="姚杏明" w:date="2022-09-02T15:46:03Z">
                <w:pPr>
                  <w:jc w:val="center"/>
                </w:pPr>
              </w:pPrChange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Hans"/>
              </w:rPr>
              <w:t>≧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Hans"/>
              </w:rPr>
              <w:t>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1668" w:type="dxa"/>
            <w:vMerge w:val="continue"/>
            <w:noWrap w:val="0"/>
            <w:vAlign w:val="center"/>
          </w:tcPr>
          <w:p>
            <w:pPr>
              <w:snapToGrid w:val="0"/>
              <w:spacing w:line="480" w:lineRule="atLeas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Hans"/>
              </w:rPr>
              <w:pPrChange w:id="74" w:author="姚杏明" w:date="2022-09-02T15:46:03Z">
                <w:pPr>
                  <w:jc w:val="center"/>
                </w:pPr>
              </w:pPrChange>
            </w:pPr>
          </w:p>
        </w:tc>
        <w:tc>
          <w:tcPr>
            <w:tcW w:w="1125" w:type="dxa"/>
            <w:vMerge w:val="restart"/>
            <w:noWrap w:val="0"/>
            <w:vAlign w:val="center"/>
          </w:tcPr>
          <w:p>
            <w:pPr>
              <w:snapToGrid w:val="0"/>
              <w:spacing w:line="48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Hans"/>
              </w:rPr>
              <w:pPrChange w:id="75" w:author="姚杏明" w:date="2022-09-02T15:46:03Z">
                <w:pPr>
                  <w:jc w:val="center"/>
                </w:pPr>
              </w:pPrChange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Hans"/>
              </w:rPr>
              <w:t>效</w:t>
            </w:r>
          </w:p>
          <w:p>
            <w:pPr>
              <w:snapToGrid w:val="0"/>
              <w:spacing w:line="48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Hans"/>
              </w:rPr>
              <w:pPrChange w:id="76" w:author="姚杏明" w:date="2022-09-02T15:46:03Z">
                <w:pPr>
                  <w:jc w:val="center"/>
                </w:pPr>
              </w:pPrChange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Hans"/>
              </w:rPr>
              <w:t>益</w:t>
            </w:r>
          </w:p>
          <w:p>
            <w:pPr>
              <w:snapToGrid w:val="0"/>
              <w:spacing w:line="48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Hans"/>
              </w:rPr>
              <w:pPrChange w:id="77" w:author="姚杏明" w:date="2022-09-02T15:46:03Z">
                <w:pPr>
                  <w:jc w:val="center"/>
                </w:pPr>
              </w:pPrChange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Hans"/>
              </w:rPr>
              <w:t>指</w:t>
            </w:r>
          </w:p>
          <w:p>
            <w:pPr>
              <w:snapToGrid w:val="0"/>
              <w:spacing w:line="48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Hans"/>
              </w:rPr>
              <w:pPrChange w:id="78" w:author="姚杏明" w:date="2022-09-02T15:46:03Z">
                <w:pPr>
                  <w:jc w:val="center"/>
                </w:pPr>
              </w:pPrChange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Hans"/>
              </w:rPr>
              <w:t>标</w:t>
            </w:r>
          </w:p>
        </w:tc>
        <w:tc>
          <w:tcPr>
            <w:tcW w:w="1346" w:type="dxa"/>
            <w:vMerge w:val="restart"/>
            <w:noWrap w:val="0"/>
            <w:vAlign w:val="center"/>
          </w:tcPr>
          <w:p>
            <w:pPr>
              <w:snapToGrid w:val="0"/>
              <w:spacing w:line="48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Hans"/>
              </w:rPr>
              <w:pPrChange w:id="79" w:author="姚杏明" w:date="2022-09-02T15:46:03Z">
                <w:pPr>
                  <w:jc w:val="center"/>
                </w:pPr>
              </w:pPrChange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Hans"/>
              </w:rPr>
              <w:t>经济效益指标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snapToGrid w:val="0"/>
              <w:spacing w:line="48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Hans"/>
              </w:rPr>
              <w:pPrChange w:id="80" w:author="姚杏明" w:date="2022-09-02T15:46:03Z">
                <w:pPr>
                  <w:jc w:val="center"/>
                </w:pPr>
              </w:pPrChange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全市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Hans"/>
              </w:rPr>
              <w:t>电影票房收入增长</w:t>
            </w:r>
          </w:p>
        </w:tc>
        <w:tc>
          <w:tcPr>
            <w:tcW w:w="1591" w:type="dxa"/>
            <w:noWrap w:val="0"/>
            <w:vAlign w:val="center"/>
          </w:tcPr>
          <w:p>
            <w:pPr>
              <w:snapToGrid w:val="0"/>
              <w:spacing w:line="480" w:lineRule="atLeast"/>
              <w:jc w:val="center"/>
              <w:rPr>
                <w:rFonts w:hint="eastAsia" w:ascii="仿宋_GB2312" w:hAnsi="仿宋_GB2312" w:eastAsia="仿宋_GB2312" w:cs="仿宋_GB2312"/>
                <w:color w:val="0070C0"/>
                <w:sz w:val="21"/>
                <w:szCs w:val="21"/>
                <w:lang w:eastAsia="zh-Hans"/>
              </w:rPr>
              <w:pPrChange w:id="81" w:author="姚杏明" w:date="2022-09-02T15:46:03Z">
                <w:pPr>
                  <w:jc w:val="center"/>
                </w:pPr>
              </w:pPrChange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Hans"/>
              </w:rPr>
              <w:t>≧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Hans"/>
              </w:rPr>
              <w:t>0%</w:t>
            </w:r>
          </w:p>
        </w:tc>
        <w:tc>
          <w:tcPr>
            <w:tcW w:w="1300" w:type="dxa"/>
            <w:noWrap w:val="0"/>
            <w:vAlign w:val="center"/>
          </w:tcPr>
          <w:p>
            <w:pPr>
              <w:snapToGrid w:val="0"/>
              <w:spacing w:line="480" w:lineRule="atLeast"/>
              <w:jc w:val="center"/>
              <w:rPr>
                <w:rFonts w:hint="eastAsia" w:ascii="仿宋_GB2312" w:hAnsi="仿宋_GB2312" w:eastAsia="仿宋_GB2312" w:cs="仿宋_GB2312"/>
                <w:color w:val="0070C0"/>
                <w:sz w:val="21"/>
                <w:szCs w:val="21"/>
                <w:lang w:eastAsia="zh-Hans"/>
              </w:rPr>
              <w:pPrChange w:id="82" w:author="姚杏明" w:date="2022-09-02T15:46:03Z">
                <w:pPr>
                  <w:jc w:val="center"/>
                </w:pPr>
              </w:pPrChange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Hans"/>
              </w:rPr>
              <w:t>≧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Hans"/>
              </w:rPr>
              <w:t>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1668" w:type="dxa"/>
            <w:vMerge w:val="continue"/>
            <w:noWrap w:val="0"/>
            <w:vAlign w:val="center"/>
          </w:tcPr>
          <w:p>
            <w:pPr>
              <w:snapToGrid w:val="0"/>
              <w:spacing w:line="480" w:lineRule="atLeas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Hans"/>
              </w:rPr>
              <w:pPrChange w:id="83" w:author="姚杏明" w:date="2022-09-02T15:46:03Z">
                <w:pPr>
                  <w:jc w:val="center"/>
                </w:pPr>
              </w:pPrChange>
            </w:pPr>
          </w:p>
        </w:tc>
        <w:tc>
          <w:tcPr>
            <w:tcW w:w="1125" w:type="dxa"/>
            <w:vMerge w:val="continue"/>
            <w:noWrap w:val="0"/>
            <w:vAlign w:val="center"/>
          </w:tcPr>
          <w:p>
            <w:pPr>
              <w:snapToGrid w:val="0"/>
              <w:spacing w:line="48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Hans"/>
              </w:rPr>
              <w:pPrChange w:id="84" w:author="姚杏明" w:date="2022-09-02T15:46:03Z">
                <w:pPr>
                  <w:jc w:val="center"/>
                </w:pPr>
              </w:pPrChange>
            </w:pPr>
          </w:p>
        </w:tc>
        <w:tc>
          <w:tcPr>
            <w:tcW w:w="1346" w:type="dxa"/>
            <w:vMerge w:val="continue"/>
            <w:noWrap w:val="0"/>
            <w:vAlign w:val="center"/>
          </w:tcPr>
          <w:p>
            <w:pPr>
              <w:snapToGrid w:val="0"/>
              <w:spacing w:line="48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Hans"/>
              </w:rPr>
              <w:pPrChange w:id="85" w:author="姚杏明" w:date="2022-09-02T15:46:03Z">
                <w:pPr>
                  <w:jc w:val="center"/>
                </w:pPr>
              </w:pPrChange>
            </w:pPr>
          </w:p>
        </w:tc>
        <w:tc>
          <w:tcPr>
            <w:tcW w:w="1754" w:type="dxa"/>
            <w:noWrap w:val="0"/>
            <w:vAlign w:val="center"/>
          </w:tcPr>
          <w:p>
            <w:pPr>
              <w:snapToGrid w:val="0"/>
              <w:spacing w:line="48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Hans"/>
              </w:rPr>
              <w:pPrChange w:id="86" w:author="姚杏明" w:date="2022-09-02T15:46:03Z">
                <w:pPr>
                  <w:jc w:val="center"/>
                </w:pPr>
              </w:pPrChange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Hans"/>
              </w:rPr>
              <w:t>乡镇影院票房收入增长</w:t>
            </w:r>
          </w:p>
        </w:tc>
        <w:tc>
          <w:tcPr>
            <w:tcW w:w="1591" w:type="dxa"/>
            <w:noWrap w:val="0"/>
            <w:vAlign w:val="center"/>
          </w:tcPr>
          <w:p>
            <w:pPr>
              <w:snapToGrid w:val="0"/>
              <w:spacing w:line="480" w:lineRule="atLeast"/>
              <w:jc w:val="center"/>
              <w:rPr>
                <w:rFonts w:hint="eastAsia" w:ascii="仿宋_GB2312" w:hAnsi="仿宋_GB2312" w:eastAsia="仿宋_GB2312" w:cs="仿宋_GB2312"/>
                <w:color w:val="0070C0"/>
                <w:sz w:val="21"/>
                <w:szCs w:val="21"/>
                <w:lang w:eastAsia="zh-Hans"/>
              </w:rPr>
              <w:pPrChange w:id="87" w:author="姚杏明" w:date="2022-09-02T15:46:03Z">
                <w:pPr>
                  <w:jc w:val="center"/>
                </w:pPr>
              </w:pPrChange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Hans"/>
              </w:rPr>
              <w:t>≧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Hans"/>
              </w:rPr>
              <w:t>0%</w:t>
            </w:r>
          </w:p>
        </w:tc>
        <w:tc>
          <w:tcPr>
            <w:tcW w:w="1300" w:type="dxa"/>
            <w:noWrap w:val="0"/>
            <w:vAlign w:val="center"/>
          </w:tcPr>
          <w:p>
            <w:pPr>
              <w:snapToGrid w:val="0"/>
              <w:spacing w:line="480" w:lineRule="atLeast"/>
              <w:jc w:val="center"/>
              <w:rPr>
                <w:rFonts w:hint="eastAsia" w:ascii="仿宋_GB2312" w:hAnsi="仿宋_GB2312" w:eastAsia="仿宋_GB2312" w:cs="仿宋_GB2312"/>
                <w:color w:val="0070C0"/>
                <w:sz w:val="21"/>
                <w:szCs w:val="21"/>
                <w:lang w:eastAsia="zh-Hans"/>
              </w:rPr>
              <w:pPrChange w:id="88" w:author="姚杏明" w:date="2022-09-02T15:46:03Z">
                <w:pPr>
                  <w:jc w:val="center"/>
                </w:pPr>
              </w:pPrChange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Hans"/>
              </w:rPr>
              <w:t>≧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Hans"/>
              </w:rPr>
              <w:t>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1668" w:type="dxa"/>
            <w:vMerge w:val="continue"/>
            <w:noWrap w:val="0"/>
            <w:vAlign w:val="center"/>
          </w:tcPr>
          <w:p>
            <w:pPr>
              <w:snapToGrid w:val="0"/>
              <w:spacing w:line="480" w:lineRule="atLeas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Hans"/>
              </w:rPr>
              <w:pPrChange w:id="89" w:author="姚杏明" w:date="2022-09-02T15:46:03Z">
                <w:pPr>
                  <w:jc w:val="center"/>
                </w:pPr>
              </w:pPrChange>
            </w:pPr>
          </w:p>
        </w:tc>
        <w:tc>
          <w:tcPr>
            <w:tcW w:w="1125" w:type="dxa"/>
            <w:vMerge w:val="continue"/>
            <w:noWrap w:val="0"/>
            <w:vAlign w:val="center"/>
          </w:tcPr>
          <w:p>
            <w:pPr>
              <w:snapToGrid w:val="0"/>
              <w:spacing w:line="480" w:lineRule="atLeast"/>
              <w:jc w:val="center"/>
              <w:rPr>
                <w:rFonts w:hint="eastAsia" w:ascii="仿宋_GB2312" w:hAnsi="仿宋_GB2312" w:eastAsia="仿宋_GB2312" w:cs="仿宋_GB2312"/>
                <w:color w:val="0070C0"/>
                <w:sz w:val="21"/>
                <w:szCs w:val="21"/>
                <w:lang w:eastAsia="zh-Hans"/>
              </w:rPr>
              <w:pPrChange w:id="90" w:author="姚杏明" w:date="2022-09-02T15:46:03Z">
                <w:pPr>
                  <w:jc w:val="center"/>
                </w:pPr>
              </w:pPrChange>
            </w:pPr>
          </w:p>
        </w:tc>
        <w:tc>
          <w:tcPr>
            <w:tcW w:w="1346" w:type="dxa"/>
            <w:vMerge w:val="restart"/>
            <w:noWrap w:val="0"/>
            <w:vAlign w:val="center"/>
          </w:tcPr>
          <w:p>
            <w:pPr>
              <w:snapToGrid w:val="0"/>
              <w:spacing w:line="48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Hans"/>
              </w:rPr>
              <w:pPrChange w:id="91" w:author="姚杏明" w:date="2022-09-02T15:46:03Z">
                <w:pPr>
                  <w:jc w:val="center"/>
                </w:pPr>
              </w:pPrChange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Hans"/>
              </w:rPr>
              <w:t>社会效益指标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snapToGrid w:val="0"/>
              <w:spacing w:line="48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pPrChange w:id="92" w:author="姚杏明" w:date="2022-09-02T15:46:03Z">
                <w:pPr>
                  <w:jc w:val="center"/>
                </w:pPr>
              </w:pPrChange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Hans"/>
              </w:rPr>
              <w:t>观影人次增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长</w:t>
            </w:r>
          </w:p>
        </w:tc>
        <w:tc>
          <w:tcPr>
            <w:tcW w:w="1591" w:type="dxa"/>
            <w:noWrap w:val="0"/>
            <w:vAlign w:val="center"/>
          </w:tcPr>
          <w:p>
            <w:pPr>
              <w:snapToGrid w:val="0"/>
              <w:spacing w:line="480" w:lineRule="atLeast"/>
              <w:jc w:val="center"/>
              <w:rPr>
                <w:rFonts w:hint="eastAsia" w:ascii="仿宋_GB2312" w:hAnsi="仿宋_GB2312" w:eastAsia="仿宋_GB2312" w:cs="仿宋_GB2312"/>
                <w:color w:val="0070C0"/>
                <w:sz w:val="21"/>
                <w:szCs w:val="21"/>
                <w:lang w:eastAsia="zh-Hans"/>
              </w:rPr>
              <w:pPrChange w:id="93" w:author="姚杏明" w:date="2022-09-02T15:46:03Z">
                <w:pPr>
                  <w:jc w:val="center"/>
                </w:pPr>
              </w:pPrChange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Hans"/>
              </w:rPr>
              <w:t>≧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Hans"/>
              </w:rPr>
              <w:t>0%</w:t>
            </w:r>
          </w:p>
        </w:tc>
        <w:tc>
          <w:tcPr>
            <w:tcW w:w="1300" w:type="dxa"/>
            <w:noWrap w:val="0"/>
            <w:vAlign w:val="center"/>
          </w:tcPr>
          <w:p>
            <w:pPr>
              <w:snapToGrid w:val="0"/>
              <w:spacing w:line="480" w:lineRule="atLeast"/>
              <w:jc w:val="center"/>
              <w:rPr>
                <w:rFonts w:hint="eastAsia" w:ascii="仿宋_GB2312" w:hAnsi="仿宋_GB2312" w:eastAsia="仿宋_GB2312" w:cs="仿宋_GB2312"/>
                <w:color w:val="0070C0"/>
                <w:sz w:val="21"/>
                <w:szCs w:val="21"/>
                <w:lang w:eastAsia="zh-Hans"/>
              </w:rPr>
              <w:pPrChange w:id="94" w:author="姚杏明" w:date="2022-09-02T15:46:03Z">
                <w:pPr>
                  <w:jc w:val="center"/>
                </w:pPr>
              </w:pPrChange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Hans"/>
              </w:rPr>
              <w:t>≧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Hans"/>
              </w:rPr>
              <w:t>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1668" w:type="dxa"/>
            <w:vMerge w:val="continue"/>
            <w:noWrap w:val="0"/>
            <w:vAlign w:val="center"/>
          </w:tcPr>
          <w:p>
            <w:pPr>
              <w:snapToGrid w:val="0"/>
              <w:spacing w:line="480" w:lineRule="atLeas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Hans"/>
              </w:rPr>
              <w:pPrChange w:id="95" w:author="姚杏明" w:date="2022-09-02T15:46:03Z">
                <w:pPr>
                  <w:jc w:val="center"/>
                </w:pPr>
              </w:pPrChange>
            </w:pPr>
          </w:p>
        </w:tc>
        <w:tc>
          <w:tcPr>
            <w:tcW w:w="1125" w:type="dxa"/>
            <w:vMerge w:val="continue"/>
            <w:noWrap w:val="0"/>
            <w:vAlign w:val="center"/>
          </w:tcPr>
          <w:p>
            <w:pPr>
              <w:snapToGrid w:val="0"/>
              <w:spacing w:line="480" w:lineRule="atLeast"/>
              <w:jc w:val="center"/>
              <w:rPr>
                <w:rFonts w:hint="eastAsia" w:ascii="仿宋_GB2312" w:hAnsi="仿宋_GB2312" w:eastAsia="仿宋_GB2312" w:cs="仿宋_GB2312"/>
                <w:color w:val="0070C0"/>
                <w:sz w:val="21"/>
                <w:szCs w:val="21"/>
                <w:lang w:eastAsia="zh-Hans"/>
              </w:rPr>
              <w:pPrChange w:id="96" w:author="姚杏明" w:date="2022-09-02T15:46:03Z">
                <w:pPr>
                  <w:jc w:val="center"/>
                </w:pPr>
              </w:pPrChange>
            </w:pPr>
          </w:p>
        </w:tc>
        <w:tc>
          <w:tcPr>
            <w:tcW w:w="1346" w:type="dxa"/>
            <w:vMerge w:val="continue"/>
            <w:noWrap w:val="0"/>
            <w:vAlign w:val="center"/>
          </w:tcPr>
          <w:p>
            <w:pPr>
              <w:snapToGrid w:val="0"/>
              <w:spacing w:line="48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Hans"/>
              </w:rPr>
              <w:pPrChange w:id="97" w:author="姚杏明" w:date="2022-09-02T15:46:03Z">
                <w:pPr>
                  <w:jc w:val="center"/>
                </w:pPr>
              </w:pPrChange>
            </w:pPr>
          </w:p>
        </w:tc>
        <w:tc>
          <w:tcPr>
            <w:tcW w:w="1754" w:type="dxa"/>
            <w:noWrap w:val="0"/>
            <w:vAlign w:val="center"/>
          </w:tcPr>
          <w:p>
            <w:pPr>
              <w:snapToGrid w:val="0"/>
              <w:spacing w:line="48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Hans"/>
              </w:rPr>
              <w:pPrChange w:id="98" w:author="姚杏明" w:date="2022-09-02T15:46:03Z">
                <w:pPr>
                  <w:jc w:val="center"/>
                </w:pPr>
              </w:pPrChange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Hans"/>
              </w:rPr>
              <w:t>乡镇影院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观影人次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Hans"/>
              </w:rPr>
              <w:t>增长</w:t>
            </w:r>
          </w:p>
        </w:tc>
        <w:tc>
          <w:tcPr>
            <w:tcW w:w="1591" w:type="dxa"/>
            <w:noWrap w:val="0"/>
            <w:vAlign w:val="center"/>
          </w:tcPr>
          <w:p>
            <w:pPr>
              <w:snapToGrid w:val="0"/>
              <w:spacing w:line="480" w:lineRule="atLeast"/>
              <w:jc w:val="center"/>
              <w:rPr>
                <w:rFonts w:hint="eastAsia" w:ascii="仿宋_GB2312" w:hAnsi="仿宋_GB2312" w:eastAsia="仿宋_GB2312" w:cs="仿宋_GB2312"/>
                <w:color w:val="0070C0"/>
                <w:sz w:val="21"/>
                <w:szCs w:val="21"/>
                <w:lang w:eastAsia="zh-Hans"/>
              </w:rPr>
              <w:pPrChange w:id="99" w:author="姚杏明" w:date="2022-09-02T15:46:03Z">
                <w:pPr>
                  <w:jc w:val="center"/>
                </w:pPr>
              </w:pPrChange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Hans"/>
              </w:rPr>
              <w:t>≧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Hans"/>
              </w:rPr>
              <w:t>0%</w:t>
            </w:r>
          </w:p>
        </w:tc>
        <w:tc>
          <w:tcPr>
            <w:tcW w:w="1300" w:type="dxa"/>
            <w:noWrap w:val="0"/>
            <w:vAlign w:val="center"/>
          </w:tcPr>
          <w:p>
            <w:pPr>
              <w:snapToGrid w:val="0"/>
              <w:spacing w:line="480" w:lineRule="atLeast"/>
              <w:jc w:val="center"/>
              <w:rPr>
                <w:rFonts w:hint="eastAsia" w:ascii="仿宋_GB2312" w:hAnsi="仿宋_GB2312" w:eastAsia="仿宋_GB2312" w:cs="仿宋_GB2312"/>
                <w:color w:val="0070C0"/>
                <w:sz w:val="21"/>
                <w:szCs w:val="21"/>
                <w:lang w:eastAsia="zh-Hans"/>
              </w:rPr>
              <w:pPrChange w:id="100" w:author="姚杏明" w:date="2022-09-02T15:46:03Z">
                <w:pPr>
                  <w:jc w:val="center"/>
                </w:pPr>
              </w:pPrChange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Hans"/>
              </w:rPr>
              <w:t>≧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Hans"/>
              </w:rPr>
              <w:t>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vMerge w:val="continue"/>
            <w:noWrap w:val="0"/>
            <w:vAlign w:val="center"/>
          </w:tcPr>
          <w:p>
            <w:pPr>
              <w:snapToGrid w:val="0"/>
              <w:spacing w:line="480" w:lineRule="atLeas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Hans"/>
              </w:rPr>
              <w:pPrChange w:id="101" w:author="姚杏明" w:date="2022-09-02T15:46:03Z">
                <w:pPr>
                  <w:jc w:val="center"/>
                </w:pPr>
              </w:pPrChange>
            </w:pPr>
          </w:p>
        </w:tc>
        <w:tc>
          <w:tcPr>
            <w:tcW w:w="1125" w:type="dxa"/>
            <w:vMerge w:val="continue"/>
            <w:noWrap w:val="0"/>
            <w:vAlign w:val="center"/>
          </w:tcPr>
          <w:p>
            <w:pPr>
              <w:snapToGrid w:val="0"/>
              <w:spacing w:line="480" w:lineRule="atLeas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Hans"/>
              </w:rPr>
              <w:pPrChange w:id="102" w:author="姚杏明" w:date="2022-09-02T15:46:03Z">
                <w:pPr>
                  <w:jc w:val="center"/>
                </w:pPr>
              </w:pPrChange>
            </w:pPr>
          </w:p>
        </w:tc>
        <w:tc>
          <w:tcPr>
            <w:tcW w:w="1346" w:type="dxa"/>
            <w:noWrap w:val="0"/>
            <w:vAlign w:val="center"/>
          </w:tcPr>
          <w:p>
            <w:pPr>
              <w:snapToGrid w:val="0"/>
              <w:spacing w:line="480" w:lineRule="atLeas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Hans"/>
              </w:rPr>
              <w:pPrChange w:id="103" w:author="姚杏明" w:date="2022-09-02T15:46:03Z">
                <w:pPr>
                  <w:jc w:val="center"/>
                </w:pPr>
              </w:pPrChange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Hans"/>
              </w:rPr>
              <w:t>生态效益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snapToGrid w:val="0"/>
              <w:spacing w:line="480" w:lineRule="atLeast"/>
              <w:jc w:val="center"/>
              <w:rPr>
                <w:rFonts w:hint="eastAsia" w:ascii="仿宋_GB2312" w:hAnsi="仿宋_GB2312" w:eastAsia="仿宋_GB2312" w:cs="仿宋_GB2312"/>
                <w:color w:val="0070C0"/>
                <w:sz w:val="21"/>
                <w:szCs w:val="21"/>
                <w:lang w:eastAsia="zh-Hans"/>
              </w:rPr>
              <w:pPrChange w:id="104" w:author="姚杏明" w:date="2022-09-02T15:46:03Z">
                <w:pPr>
                  <w:jc w:val="center"/>
                </w:pPr>
              </w:pPrChange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Hans"/>
              </w:rPr>
              <w:t>无</w:t>
            </w:r>
          </w:p>
        </w:tc>
        <w:tc>
          <w:tcPr>
            <w:tcW w:w="1591" w:type="dxa"/>
            <w:noWrap w:val="0"/>
            <w:vAlign w:val="center"/>
          </w:tcPr>
          <w:p>
            <w:pPr>
              <w:snapToGrid w:val="0"/>
              <w:spacing w:line="480" w:lineRule="atLeast"/>
              <w:jc w:val="center"/>
              <w:rPr>
                <w:rFonts w:hint="eastAsia" w:ascii="仿宋_GB2312" w:hAnsi="仿宋_GB2312" w:eastAsia="仿宋_GB2312" w:cs="仿宋_GB2312"/>
                <w:color w:val="0070C0"/>
                <w:sz w:val="21"/>
                <w:szCs w:val="21"/>
                <w:lang w:eastAsia="zh-Hans"/>
              </w:rPr>
              <w:pPrChange w:id="105" w:author="姚杏明" w:date="2022-09-02T15:46:03Z">
                <w:pPr>
                  <w:jc w:val="center"/>
                </w:pPr>
              </w:pPrChange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Hans"/>
              </w:rPr>
              <w:t>无</w:t>
            </w:r>
          </w:p>
        </w:tc>
        <w:tc>
          <w:tcPr>
            <w:tcW w:w="1300" w:type="dxa"/>
            <w:noWrap w:val="0"/>
            <w:vAlign w:val="center"/>
          </w:tcPr>
          <w:p>
            <w:pPr>
              <w:snapToGrid w:val="0"/>
              <w:spacing w:line="480" w:lineRule="atLeast"/>
              <w:jc w:val="center"/>
              <w:rPr>
                <w:rFonts w:hint="eastAsia" w:ascii="仿宋_GB2312" w:hAnsi="仿宋_GB2312" w:eastAsia="仿宋_GB2312" w:cs="仿宋_GB2312"/>
                <w:color w:val="0070C0"/>
                <w:sz w:val="21"/>
                <w:szCs w:val="21"/>
                <w:lang w:eastAsia="zh-Hans"/>
              </w:rPr>
              <w:pPrChange w:id="106" w:author="姚杏明" w:date="2022-09-02T15:46:03Z">
                <w:pPr>
                  <w:jc w:val="center"/>
                </w:pPr>
              </w:pPrChange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Hans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vMerge w:val="continue"/>
            <w:noWrap w:val="0"/>
            <w:vAlign w:val="center"/>
          </w:tcPr>
          <w:p>
            <w:pPr>
              <w:snapToGrid w:val="0"/>
              <w:spacing w:line="480" w:lineRule="atLeas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Hans"/>
              </w:rPr>
              <w:pPrChange w:id="107" w:author="姚杏明" w:date="2022-09-02T15:46:03Z">
                <w:pPr>
                  <w:jc w:val="center"/>
                </w:pPr>
              </w:pPrChange>
            </w:pPr>
          </w:p>
        </w:tc>
        <w:tc>
          <w:tcPr>
            <w:tcW w:w="1125" w:type="dxa"/>
            <w:vMerge w:val="continue"/>
            <w:noWrap w:val="0"/>
            <w:vAlign w:val="center"/>
          </w:tcPr>
          <w:p>
            <w:pPr>
              <w:snapToGrid w:val="0"/>
              <w:spacing w:line="480" w:lineRule="atLeas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Hans"/>
              </w:rPr>
              <w:pPrChange w:id="108" w:author="姚杏明" w:date="2022-09-02T15:46:03Z">
                <w:pPr>
                  <w:jc w:val="center"/>
                </w:pPr>
              </w:pPrChange>
            </w:pPr>
          </w:p>
        </w:tc>
        <w:tc>
          <w:tcPr>
            <w:tcW w:w="1346" w:type="dxa"/>
            <w:noWrap w:val="0"/>
            <w:vAlign w:val="center"/>
          </w:tcPr>
          <w:p>
            <w:pPr>
              <w:snapToGrid w:val="0"/>
              <w:spacing w:line="480" w:lineRule="atLeas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Hans"/>
              </w:rPr>
              <w:pPrChange w:id="109" w:author="姚杏明" w:date="2022-09-02T15:46:03Z">
                <w:pPr>
                  <w:jc w:val="center"/>
                </w:pPr>
              </w:pPrChange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Hans"/>
              </w:rPr>
              <w:t>可持续影响指标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snapToGrid w:val="0"/>
              <w:spacing w:line="480" w:lineRule="atLeast"/>
              <w:jc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pPrChange w:id="110" w:author="姚杏明" w:date="2022-09-02T15:46:03Z">
                <w:pPr>
                  <w:jc w:val="center"/>
                </w:pPr>
              </w:pPrChange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全市观影条件和氛围</w:t>
            </w:r>
          </w:p>
        </w:tc>
        <w:tc>
          <w:tcPr>
            <w:tcW w:w="1591" w:type="dxa"/>
            <w:noWrap w:val="0"/>
            <w:vAlign w:val="center"/>
          </w:tcPr>
          <w:p>
            <w:pPr>
              <w:snapToGrid w:val="0"/>
              <w:spacing w:line="480" w:lineRule="atLeast"/>
              <w:jc w:val="center"/>
              <w:rPr>
                <w:rFonts w:hint="eastAsia" w:ascii="仿宋_GB2312" w:hAnsi="仿宋_GB2312" w:eastAsia="仿宋_GB2312" w:cs="仿宋_GB2312"/>
                <w:color w:val="0070C0"/>
                <w:sz w:val="21"/>
                <w:szCs w:val="21"/>
                <w:lang w:eastAsia="zh-CN"/>
              </w:rPr>
              <w:pPrChange w:id="111" w:author="姚杏明" w:date="2022-09-02T15:46:03Z">
                <w:pPr>
                  <w:jc w:val="center"/>
                </w:pPr>
              </w:pPrChange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观影条件持续改善，观影风气良好，形成文明观影的良好氛围</w:t>
            </w:r>
          </w:p>
        </w:tc>
        <w:tc>
          <w:tcPr>
            <w:tcW w:w="1300" w:type="dxa"/>
            <w:noWrap w:val="0"/>
            <w:vAlign w:val="center"/>
          </w:tcPr>
          <w:p>
            <w:pPr>
              <w:snapToGrid w:val="0"/>
              <w:spacing w:line="480" w:lineRule="atLeast"/>
              <w:jc w:val="center"/>
              <w:rPr>
                <w:rFonts w:hint="eastAsia" w:ascii="仿宋_GB2312" w:hAnsi="仿宋_GB2312" w:eastAsia="仿宋_GB2312" w:cs="仿宋_GB2312"/>
                <w:color w:val="0070C0"/>
                <w:sz w:val="21"/>
                <w:szCs w:val="21"/>
                <w:lang w:eastAsia="zh-CN"/>
              </w:rPr>
              <w:pPrChange w:id="112" w:author="姚杏明" w:date="2022-09-02T15:46:03Z">
                <w:pPr>
                  <w:jc w:val="center"/>
                </w:pPr>
              </w:pPrChange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  <w:t>观影条件持续改善，观影风气良好，形成文明观影的良好氛围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vMerge w:val="continue"/>
            <w:noWrap w:val="0"/>
            <w:vAlign w:val="center"/>
          </w:tcPr>
          <w:p>
            <w:pPr>
              <w:snapToGrid w:val="0"/>
              <w:spacing w:line="480" w:lineRule="atLeas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Hans"/>
              </w:rPr>
              <w:pPrChange w:id="113" w:author="姚杏明" w:date="2022-09-02T15:46:03Z">
                <w:pPr>
                  <w:jc w:val="center"/>
                </w:pPr>
              </w:pPrChange>
            </w:pPr>
          </w:p>
        </w:tc>
        <w:tc>
          <w:tcPr>
            <w:tcW w:w="1125" w:type="dxa"/>
            <w:vMerge w:val="continue"/>
            <w:noWrap w:val="0"/>
            <w:vAlign w:val="center"/>
          </w:tcPr>
          <w:p>
            <w:pPr>
              <w:snapToGrid w:val="0"/>
              <w:spacing w:line="480" w:lineRule="atLeas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Hans"/>
              </w:rPr>
              <w:pPrChange w:id="114" w:author="姚杏明" w:date="2022-09-02T15:46:03Z">
                <w:pPr>
                  <w:jc w:val="center"/>
                </w:pPr>
              </w:pPrChange>
            </w:pPr>
          </w:p>
        </w:tc>
        <w:tc>
          <w:tcPr>
            <w:tcW w:w="1346" w:type="dxa"/>
            <w:noWrap w:val="0"/>
            <w:vAlign w:val="center"/>
          </w:tcPr>
          <w:p>
            <w:pPr>
              <w:snapToGrid w:val="0"/>
              <w:spacing w:line="480" w:lineRule="atLeas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Hans"/>
              </w:rPr>
              <w:pPrChange w:id="115" w:author="姚杏明" w:date="2022-09-02T15:46:03Z">
                <w:pPr>
                  <w:jc w:val="center"/>
                </w:pPr>
              </w:pPrChange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Hans"/>
              </w:rPr>
              <w:t>服务对象满意度指标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snapToGrid w:val="0"/>
              <w:spacing w:line="48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Hans"/>
              </w:rPr>
              <w:pPrChange w:id="116" w:author="姚杏明" w:date="2022-09-02T15:46:03Z">
                <w:pPr>
                  <w:jc w:val="center"/>
                </w:pPr>
              </w:pPrChange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Hans"/>
              </w:rPr>
              <w:t>观众对影院的满意度</w:t>
            </w:r>
          </w:p>
        </w:tc>
        <w:tc>
          <w:tcPr>
            <w:tcW w:w="1591" w:type="dxa"/>
            <w:noWrap w:val="0"/>
            <w:vAlign w:val="center"/>
          </w:tcPr>
          <w:p>
            <w:pPr>
              <w:snapToGrid w:val="0"/>
              <w:spacing w:line="480" w:lineRule="atLeast"/>
              <w:jc w:val="center"/>
              <w:rPr>
                <w:rFonts w:hint="eastAsia" w:ascii="仿宋_GB2312" w:hAnsi="仿宋_GB2312" w:eastAsia="仿宋_GB2312" w:cs="仿宋_GB2312"/>
                <w:color w:val="0070C0"/>
                <w:sz w:val="21"/>
                <w:szCs w:val="21"/>
                <w:lang w:eastAsia="zh-Hans"/>
              </w:rPr>
              <w:pPrChange w:id="117" w:author="姚杏明" w:date="2022-09-02T15:46:03Z">
                <w:pPr>
                  <w:jc w:val="center"/>
                </w:pPr>
              </w:pPrChange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Hans"/>
              </w:rPr>
              <w:t>≧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Hans"/>
              </w:rPr>
              <w:t>0%</w:t>
            </w:r>
          </w:p>
        </w:tc>
        <w:tc>
          <w:tcPr>
            <w:tcW w:w="1300" w:type="dxa"/>
            <w:noWrap w:val="0"/>
            <w:vAlign w:val="center"/>
          </w:tcPr>
          <w:p>
            <w:pPr>
              <w:snapToGrid w:val="0"/>
              <w:spacing w:line="480" w:lineRule="atLeast"/>
              <w:jc w:val="center"/>
              <w:rPr>
                <w:rFonts w:hint="eastAsia" w:ascii="仿宋_GB2312" w:hAnsi="仿宋_GB2312" w:eastAsia="仿宋_GB2312" w:cs="仿宋_GB2312"/>
                <w:color w:val="0070C0"/>
                <w:sz w:val="21"/>
                <w:szCs w:val="21"/>
                <w:lang w:eastAsia="zh-Hans"/>
              </w:rPr>
              <w:pPrChange w:id="118" w:author="姚杏明" w:date="2022-09-02T15:46:03Z">
                <w:pPr>
                  <w:jc w:val="center"/>
                </w:pPr>
              </w:pPrChange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Hans"/>
              </w:rPr>
              <w:t>≧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Hans"/>
              </w:rPr>
              <w:t>0%</w:t>
            </w:r>
          </w:p>
        </w:tc>
      </w:tr>
    </w:tbl>
    <w:p>
      <w:pPr>
        <w:snapToGrid w:val="0"/>
        <w:spacing w:line="480" w:lineRule="atLeast"/>
        <w:rPr>
          <w:del w:id="120" w:author="姚杏明" w:date="2022-09-02T15:46:19Z"/>
          <w:rFonts w:hint="eastAsia" w:ascii="宋体" w:hAnsi="宋体" w:eastAsia="宋体" w:cs="宋体"/>
          <w:lang w:eastAsia="zh-Hans"/>
        </w:rPr>
        <w:pPrChange w:id="119" w:author="姚杏明" w:date="2022-09-02T15:46:03Z">
          <w:pPr/>
        </w:pPrChange>
      </w:pPr>
    </w:p>
    <w:p>
      <w:pPr>
        <w:snapToGrid w:val="0"/>
        <w:spacing w:line="480" w:lineRule="atLeast"/>
        <w:rPr>
          <w:del w:id="122" w:author="姚杏明" w:date="2022-09-02T15:46:19Z"/>
          <w:rFonts w:hint="eastAsia" w:ascii="宋体" w:hAnsi="宋体" w:eastAsia="宋体" w:cs="宋体"/>
          <w:lang w:eastAsia="zh-Hans"/>
        </w:rPr>
        <w:pPrChange w:id="121" w:author="姚杏明" w:date="2022-09-02T15:46:03Z">
          <w:pPr/>
        </w:pPrChange>
      </w:pPr>
    </w:p>
    <w:p>
      <w:pPr>
        <w:snapToGrid w:val="0"/>
        <w:spacing w:line="480" w:lineRule="atLeast"/>
        <w:rPr>
          <w:del w:id="124" w:author="姚杏明" w:date="2022-09-02T15:46:20Z"/>
          <w:rFonts w:hint="eastAsia" w:ascii="宋体" w:hAnsi="宋体" w:eastAsia="宋体" w:cs="宋体"/>
          <w:lang w:eastAsia="zh-Hans"/>
        </w:rPr>
        <w:pPrChange w:id="123" w:author="姚杏明" w:date="2022-09-02T15:46:03Z">
          <w:pPr/>
        </w:pPrChange>
      </w:pPr>
    </w:p>
    <w:p>
      <w:pPr>
        <w:snapToGrid w:val="0"/>
        <w:spacing w:line="480" w:lineRule="atLeast"/>
        <w:rPr>
          <w:del w:id="126" w:author="姚杏明" w:date="2022-09-02T15:46:20Z"/>
          <w:rFonts w:hint="eastAsia" w:ascii="宋体" w:hAnsi="宋体" w:eastAsia="宋体" w:cs="宋体"/>
          <w:lang w:eastAsia="zh-Hans"/>
        </w:rPr>
        <w:pPrChange w:id="125" w:author="姚杏明" w:date="2022-09-02T15:46:03Z">
          <w:pPr/>
        </w:pPrChange>
      </w:pPr>
    </w:p>
    <w:p>
      <w:pPr>
        <w:snapToGrid w:val="0"/>
        <w:spacing w:line="480" w:lineRule="atLeast"/>
        <w:rPr>
          <w:del w:id="128" w:author="姚杏明" w:date="2022-09-02T15:46:20Z"/>
          <w:rFonts w:hint="eastAsia" w:ascii="宋体" w:hAnsi="宋体" w:eastAsia="宋体" w:cs="宋体"/>
          <w:lang w:eastAsia="zh-Hans"/>
        </w:rPr>
        <w:pPrChange w:id="127" w:author="姚杏明" w:date="2022-09-02T15:46:03Z">
          <w:pPr/>
        </w:pPrChange>
      </w:pPr>
    </w:p>
    <w:p>
      <w:pPr>
        <w:snapToGrid w:val="0"/>
        <w:spacing w:line="480" w:lineRule="atLeast"/>
        <w:rPr>
          <w:del w:id="130" w:author="姚杏明" w:date="2022-09-02T15:46:20Z"/>
          <w:rFonts w:hint="eastAsia" w:ascii="宋体" w:hAnsi="宋体" w:eastAsia="宋体" w:cs="宋体"/>
          <w:lang w:eastAsia="zh-Hans"/>
        </w:rPr>
        <w:pPrChange w:id="129" w:author="姚杏明" w:date="2022-09-02T15:46:03Z">
          <w:pPr/>
        </w:pPrChange>
      </w:pPr>
    </w:p>
    <w:p>
      <w:pPr>
        <w:pStyle w:val="2"/>
        <w:snapToGrid w:val="0"/>
        <w:spacing w:line="480" w:lineRule="atLeast"/>
        <w:ind w:left="0" w:leftChars="0" w:firstLine="0" w:firstLineChars="0"/>
        <w:pPrChange w:id="131" w:author="姚杏明" w:date="2022-09-02T15:46:03Z">
          <w:pPr>
            <w:pStyle w:val="2"/>
            <w:ind w:left="0" w:leftChars="0" w:firstLine="0" w:firstLineChars="0"/>
          </w:pPr>
        </w:pPrChange>
      </w:pPr>
      <w:bookmarkStart w:id="0" w:name="_GoBack"/>
      <w:bookmarkEnd w:id="0"/>
    </w:p>
    <w:sectPr>
      <w:footerReference r:id="rId3" w:type="default"/>
      <w:pgSz w:w="11906" w:h="16838"/>
      <w:pgMar w:top="2098" w:right="1587" w:bottom="2098" w:left="1587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仿宋">
    <w:altName w:val="Arial Unicode MS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w:pict>
        <v:shape id="_x0000_s2049" o:spid="_x0000_s2049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<v:path/>
          <v:fill on="f" focussize="0,0"/>
          <v:stroke on="f" weight="0.5pt"/>
          <v:imagedata o:title=""/>
          <o:lock v:ext="edit" aspectratio="f"/>
          <v:textbox inset="0mm,0mm,0mm,0mm" style="mso-fit-shape-to-text:t;">
            <w:txbxContent>
              <w:p>
                <w:pPr>
                  <w:pStyle w:val="4"/>
                  <w:rPr>
                    <w:rFonts w:hint="eastAsia" w:ascii="宋体" w:hAnsi="宋体" w:eastAsia="宋体" w:cs="宋体"/>
                    <w:sz w:val="28"/>
                    <w:szCs w:val="28"/>
                  </w:rPr>
                </w:pP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fldChar w:fldCharType="begin"/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fldChar w:fldCharType="separate"/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t>1</w: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</w:ft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姚杏明">
    <w15:presenceInfo w15:providerId="None" w15:userId="姚杏明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revisionView w:markup="0"/>
  <w:trackRevisions w:val="1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jg2NWEwMWY3NTI0MTRjYTFlNGExOGJhODE0MDFhMWUifQ=="/>
    <w:docVar w:name="KGWebUrl" w:val="http://10.14.160.8/newoa/missive/kinggridOfficeServer.do?method=officeProcess"/>
  </w:docVars>
  <w:rsids>
    <w:rsidRoot w:val="7FBBF03D"/>
    <w:rsid w:val="002800A0"/>
    <w:rsid w:val="004200D2"/>
    <w:rsid w:val="007D2195"/>
    <w:rsid w:val="00A725FF"/>
    <w:rsid w:val="03E25882"/>
    <w:rsid w:val="03FD263A"/>
    <w:rsid w:val="07375B07"/>
    <w:rsid w:val="0CD91E47"/>
    <w:rsid w:val="0DE80AB1"/>
    <w:rsid w:val="0DFF34C8"/>
    <w:rsid w:val="170C1B65"/>
    <w:rsid w:val="1A022F67"/>
    <w:rsid w:val="1AAE225A"/>
    <w:rsid w:val="1C3901F0"/>
    <w:rsid w:val="1CA774C8"/>
    <w:rsid w:val="1D5A3001"/>
    <w:rsid w:val="23DC48AB"/>
    <w:rsid w:val="259D10DA"/>
    <w:rsid w:val="282846C9"/>
    <w:rsid w:val="2FF38C9B"/>
    <w:rsid w:val="31AD313B"/>
    <w:rsid w:val="31F735BE"/>
    <w:rsid w:val="337F07D6"/>
    <w:rsid w:val="36872BE0"/>
    <w:rsid w:val="37E139B8"/>
    <w:rsid w:val="3AFBF13E"/>
    <w:rsid w:val="3CDC6057"/>
    <w:rsid w:val="42665600"/>
    <w:rsid w:val="43784613"/>
    <w:rsid w:val="46416B06"/>
    <w:rsid w:val="46FC4E9F"/>
    <w:rsid w:val="4C6C174E"/>
    <w:rsid w:val="4D0F629A"/>
    <w:rsid w:val="50CC0993"/>
    <w:rsid w:val="53F73A0B"/>
    <w:rsid w:val="55524AB3"/>
    <w:rsid w:val="5F0717AF"/>
    <w:rsid w:val="5F7D071A"/>
    <w:rsid w:val="63F61DAA"/>
    <w:rsid w:val="6ADE7689"/>
    <w:rsid w:val="6C930EB8"/>
    <w:rsid w:val="6F602E80"/>
    <w:rsid w:val="6FCDBA77"/>
    <w:rsid w:val="74A56EEB"/>
    <w:rsid w:val="757B75F1"/>
    <w:rsid w:val="77270732"/>
    <w:rsid w:val="774FDBBF"/>
    <w:rsid w:val="777EF790"/>
    <w:rsid w:val="7D3B55E8"/>
    <w:rsid w:val="7FBBF03D"/>
    <w:rsid w:val="C3EAF6F1"/>
    <w:rsid w:val="DC6B28BE"/>
    <w:rsid w:val="DDEE65A6"/>
    <w:rsid w:val="DF9E2AF6"/>
    <w:rsid w:val="ED7DAC8F"/>
    <w:rsid w:val="FD772945"/>
    <w:rsid w:val="FEB2879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Style w:val="7"/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3"/>
    <w:next w:val="1"/>
    <w:qFormat/>
    <w:uiPriority w:val="0"/>
    <w:rPr>
      <w:rFonts w:ascii="Arial" w:hAnsi="Arial"/>
      <w:sz w:val="24"/>
    </w:rPr>
  </w:style>
  <w:style w:type="paragraph" w:styleId="3">
    <w:name w:val="table of authorities"/>
    <w:basedOn w:val="1"/>
    <w:next w:val="1"/>
    <w:qFormat/>
    <w:uiPriority w:val="0"/>
    <w:pPr>
      <w:ind w:left="420" w:left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Style w:val="7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9">
    <w:name w:val="p0"/>
    <w:basedOn w:val="1"/>
    <w:qFormat/>
    <w:uiPriority w:val="0"/>
    <w:pPr>
      <w:widowControl/>
    </w:pPr>
    <w:rPr>
      <w:rFonts w:ascii="Calibri" w:hAnsi="Calibri" w:cs="宋体"/>
      <w:kern w:val="0"/>
      <w:szCs w:val="21"/>
    </w:rPr>
  </w:style>
  <w:style w:type="table" w:customStyle="1" w:styleId="10">
    <w:name w:val="Table Normal"/>
    <w:unhideWhenUsed/>
    <w:qFormat/>
    <w:uiPriority w:val="0"/>
    <w:tblPr>
      <w:tblStyle w:val="7"/>
      <w:tblLayout w:type="fixed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2299</Words>
  <Characters>2706</Characters>
  <Lines>6</Lines>
  <Paragraphs>1</Paragraphs>
  <TotalTime>234.333333333333</TotalTime>
  <ScaleCrop>false</ScaleCrop>
  <LinksUpToDate>false</LinksUpToDate>
  <CharactersWithSpaces>2892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2021-08-19T00:00:00Z</dcterms:created>
  <dc:creator>lnxyz</dc:creator>
  <cp:lastModifiedBy>姚杏明</cp:lastModifiedBy>
  <cp:lastPrinted>2021-08-23T18:40:00Z</cp:lastPrinted>
  <dcterms:modified xsi:type="dcterms:W3CDTF">2022-09-02T07:47:24Z</dcterms:modified>
  <dc:title>绩效目标表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  <property fmtid="{D5CDD505-2E9C-101B-9397-08002B2CF9AE}" pid="3" name="ICV">
    <vt:lpwstr>89AD8CFA484642ED9BE56149A4C1CDD4</vt:lpwstr>
  </property>
</Properties>
</file>